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CAA" w:rsidRPr="005355EE" w:rsidRDefault="00465CAA" w:rsidP="00AC23B1">
      <w:pPr>
        <w:pStyle w:val="Heading1"/>
      </w:pPr>
      <w:r w:rsidRPr="005355EE">
        <w:t>Table of Contents</w:t>
      </w:r>
    </w:p>
    <w:p w:rsidR="00465CAA" w:rsidRPr="004064EF" w:rsidRDefault="00465CAA">
      <w:pPr>
        <w:rPr>
          <w:rFonts w:ascii="Arial" w:hAnsi="Arial" w:cs="Arial"/>
          <w:b/>
        </w:rPr>
      </w:pPr>
    </w:p>
    <w:p w:rsidR="00465CAA" w:rsidRPr="005355EE" w:rsidRDefault="00465CAA" w:rsidP="00AC23B1">
      <w:pPr>
        <w:pStyle w:val="Heading1"/>
      </w:pPr>
      <w:r w:rsidRPr="005355EE">
        <w:t>Table of Figures</w:t>
      </w:r>
    </w:p>
    <w:p w:rsidR="00465CAA" w:rsidRPr="004064EF" w:rsidRDefault="00465CAA" w:rsidP="00465CAA">
      <w:pPr>
        <w:spacing w:before="240" w:after="240"/>
        <w:rPr>
          <w:rFonts w:ascii="Arial" w:hAnsi="Arial" w:cs="Arial"/>
          <w:b/>
        </w:rPr>
      </w:pPr>
    </w:p>
    <w:p w:rsidR="00F43525" w:rsidRDefault="00F43525">
      <w:pPr>
        <w:rPr>
          <w:b/>
          <w:sz w:val="32"/>
          <w:szCs w:val="36"/>
        </w:rPr>
      </w:pPr>
      <w:r>
        <w:rPr>
          <w:b/>
          <w:sz w:val="32"/>
          <w:szCs w:val="36"/>
        </w:rPr>
        <w:br w:type="page"/>
      </w:r>
    </w:p>
    <w:p w:rsidR="00AE5F64" w:rsidRPr="00824D5C" w:rsidRDefault="00F0459A" w:rsidP="003566E1">
      <w:pPr>
        <w:rPr>
          <w:b/>
          <w:sz w:val="32"/>
          <w:szCs w:val="36"/>
        </w:rPr>
      </w:pPr>
      <w:r w:rsidRPr="00824D5C">
        <w:rPr>
          <w:b/>
          <w:sz w:val="32"/>
          <w:szCs w:val="36"/>
        </w:rPr>
        <w:lastRenderedPageBreak/>
        <w:t>Common Snakes</w:t>
      </w:r>
    </w:p>
    <w:p w:rsidR="00AE5F64" w:rsidRDefault="00AE5F64" w:rsidP="00AE5F64">
      <w:r>
        <w:t>House snakes are comm</w:t>
      </w:r>
      <w:r w:rsidR="00F064C6">
        <w:t>only found near people’s houses</w:t>
      </w:r>
      <w:r>
        <w:t xml:space="preserve">. This includes the </w:t>
      </w:r>
      <w:r w:rsidRPr="008E1962">
        <w:rPr>
          <w:b/>
          <w:color w:val="E36C0A" w:themeColor="accent6" w:themeShade="BF"/>
        </w:rPr>
        <w:t>Brown House Snake</w:t>
      </w:r>
      <w:r>
        <w:t>, Aurora House Snake and Olive House Snake.</w:t>
      </w:r>
    </w:p>
    <w:p w:rsidR="00AE5F64" w:rsidRDefault="00AE5F64" w:rsidP="00AE5F64">
      <w:r>
        <w:t>Red-lipped Snakes and night ad</w:t>
      </w:r>
      <w:r w:rsidR="00F064C6">
        <w:t xml:space="preserve">ders </w:t>
      </w:r>
      <w:ins w:id="0" w:author="Sandra" w:date="2014-05-17T12:24:00Z">
        <w:r w:rsidR="00F064C6">
          <w:t xml:space="preserve">mainly </w:t>
        </w:r>
      </w:ins>
      <w:r w:rsidR="00F064C6">
        <w:t>eat frogs and toads</w:t>
      </w:r>
      <w:r>
        <w:t xml:space="preserve">. Thus, any pond in your garden that attracts frogs will also attract these snakes. Dripping </w:t>
      </w:r>
      <w:del w:id="1" w:author="G. Robinson" w:date="2014-04-28T16:13:00Z">
        <w:r w:rsidDel="008B0940">
          <w:delText xml:space="preserve">faucets </w:delText>
        </w:r>
      </w:del>
      <w:ins w:id="2" w:author="G. Robinson" w:date="2014-04-28T16:13:00Z">
        <w:r w:rsidR="008B0940">
          <w:t xml:space="preserve">taps </w:t>
        </w:r>
      </w:ins>
      <w:r>
        <w:t xml:space="preserve">also attract frogs. The Rinkhals mostly eats toads. </w:t>
      </w:r>
    </w:p>
    <w:p w:rsidR="00AE5F64" w:rsidRDefault="00AE5F64" w:rsidP="00AE5F64">
      <w:r>
        <w:t>The Mozambique Spitting Cobra often accidently ends up in someone’s house. It is an active hunter which searches for prey during the day and night.</w:t>
      </w:r>
    </w:p>
    <w:p w:rsidR="00AE5F64" w:rsidRDefault="00AE5F64" w:rsidP="00AE5F64">
      <w:r>
        <w:t>The Black Mamba is often found in people’s gardens and will occupy abandoned buildings.</w:t>
      </w:r>
      <w:r w:rsidR="00F064C6">
        <w:t xml:space="preserve"> </w:t>
      </w:r>
    </w:p>
    <w:p w:rsidR="00AE5F64" w:rsidRDefault="00AE5F64" w:rsidP="00AE5F64">
      <w:r>
        <w:t xml:space="preserve">The Flowerpot Snake is an exotic species imported from Australia. It was </w:t>
      </w:r>
      <w:del w:id="3" w:author="Sandra" w:date="2014-05-17T12:21:00Z">
        <w:r w:rsidDel="00F064C6">
          <w:delText xml:space="preserve">accidentally </w:delText>
        </w:r>
      </w:del>
      <w:r>
        <w:t>introduced to South Africa and is often found in flowerpots, hence the name. It likes to live in humus-rich soils in and around cities.</w:t>
      </w:r>
    </w:p>
    <w:p w:rsidR="00AE5F64" w:rsidRPr="00F064C6" w:rsidRDefault="006B00BA" w:rsidP="00F064C6">
      <w:pPr>
        <w:spacing w:after="120"/>
        <w:rPr>
          <w:b/>
          <w:i/>
        </w:rPr>
      </w:pPr>
      <w:r>
        <w:rPr>
          <w:b/>
          <w:i/>
          <w:noProof/>
          <w:lang w:eastAsia="en-ZA"/>
        </w:rPr>
        <mc:AlternateContent>
          <mc:Choice Requires="wps">
            <w:drawing>
              <wp:anchor distT="0" distB="0" distL="114300" distR="114300" simplePos="0" relativeHeight="251663360" behindDoc="0" locked="0" layoutInCell="1" allowOverlap="1" wp14:anchorId="2A3B9D67" wp14:editId="4C123F4D">
                <wp:simplePos x="0" y="0"/>
                <wp:positionH relativeFrom="column">
                  <wp:posOffset>3683635</wp:posOffset>
                </wp:positionH>
                <wp:positionV relativeFrom="paragraph">
                  <wp:posOffset>192405</wp:posOffset>
                </wp:positionV>
                <wp:extent cx="2091055" cy="1590675"/>
                <wp:effectExtent l="0" t="0" r="23495" b="28575"/>
                <wp:wrapSquare wrapText="bothSides"/>
                <wp:docPr id="4" name="Text Box 4"/>
                <wp:cNvGraphicFramePr/>
                <a:graphic xmlns:a="http://schemas.openxmlformats.org/drawingml/2006/main">
                  <a:graphicData uri="http://schemas.microsoft.com/office/word/2010/wordprocessingShape">
                    <wps:wsp>
                      <wps:cNvSpPr txBox="1"/>
                      <wps:spPr>
                        <a:xfrm>
                          <a:off x="0" y="0"/>
                          <a:ext cx="2091055" cy="1590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B00BA" w:rsidRDefault="006B00B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90.05pt;margin-top:15.15pt;width:164.65pt;height:12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" fillcolor="white [3201]" strokeweight=".5pt">
                <v:textbox>
                  <w:txbxContent>
                    <w:p w:rsidR="006B00BA" w:rsidRDefault="006B00BA"/>
                  </w:txbxContent>
                </v:textbox>
                <w10:wrap type="square"/>
              </v:shape>
            </w:pict>
          </mc:Fallback>
        </mc:AlternateContent>
      </w:r>
      <w:r w:rsidR="00AE5F64" w:rsidRPr="00F064C6">
        <w:rPr>
          <w:b/>
          <w:i/>
        </w:rPr>
        <w:t>How do I keep snakes away from my house and garden?</w:t>
      </w:r>
    </w:p>
    <w:p w:rsidR="00AE5F64" w:rsidRDefault="00AE5F64" w:rsidP="00AE5F64">
      <w:pPr>
        <w:pStyle w:val="ListParagraph"/>
        <w:numPr>
          <w:ilvl w:val="0"/>
          <w:numId w:val="6"/>
        </w:numPr>
        <w:ind w:left="284" w:hanging="284"/>
      </w:pPr>
      <w:r>
        <w:t>Clean up any building rubble, rocks or plant material lying around. These places are good hiding places for snakes.</w:t>
      </w:r>
    </w:p>
    <w:p w:rsidR="00AE5F64" w:rsidRDefault="00AE5F64" w:rsidP="00AE5F64">
      <w:pPr>
        <w:pStyle w:val="ListParagraph"/>
        <w:numPr>
          <w:ilvl w:val="0"/>
          <w:numId w:val="6"/>
        </w:numPr>
        <w:ind w:left="284" w:hanging="284"/>
      </w:pPr>
      <w:r>
        <w:t xml:space="preserve">Fix dripping </w:t>
      </w:r>
      <w:r w:rsidR="00D824B8">
        <w:t>taps</w:t>
      </w:r>
      <w:r>
        <w:t>, because they attract frogs, which attract certain snakes.</w:t>
      </w:r>
    </w:p>
    <w:p w:rsidR="00AE5F64" w:rsidRDefault="00AE5F64" w:rsidP="00AE5F64">
      <w:pPr>
        <w:pStyle w:val="ListParagraph"/>
        <w:numPr>
          <w:ilvl w:val="0"/>
          <w:numId w:val="6"/>
        </w:numPr>
        <w:ind w:left="284" w:hanging="284"/>
      </w:pPr>
      <w:r>
        <w:t>Rats and mice attract snakes. Cats are a good way to control rodent populations on your property. However, they may occasionally catch snakes and bring them to your house!</w:t>
      </w:r>
    </w:p>
    <w:p w:rsidR="00AE5F64" w:rsidRPr="00525A3C" w:rsidRDefault="00AE5F64" w:rsidP="00AE5F64">
      <w:r w:rsidRPr="00F04D35">
        <w:rPr>
          <w:b/>
          <w:i/>
        </w:rPr>
        <w:t>Important note:</w:t>
      </w:r>
      <w:r>
        <w:t xml:space="preserve"> There </w:t>
      </w:r>
      <w:r w:rsidR="002864F9">
        <w:t>is</w:t>
      </w:r>
      <w:r>
        <w:t xml:space="preserve"> no plant you can plant or liquid you can spray that keeps snakes away. Several tests have proved that these do not work and are a waste of money.</w:t>
      </w:r>
    </w:p>
    <w:p w:rsidR="00CA6C76" w:rsidRPr="00824D5C" w:rsidRDefault="00BF7098">
      <w:pPr>
        <w:rPr>
          <w:b/>
          <w:sz w:val="32"/>
          <w:szCs w:val="36"/>
        </w:rPr>
      </w:pPr>
      <w:r w:rsidRPr="00824D5C">
        <w:rPr>
          <w:b/>
          <w:sz w:val="32"/>
          <w:szCs w:val="36"/>
        </w:rPr>
        <w:t>Snake Venom</w:t>
      </w:r>
    </w:p>
    <w:p w:rsidR="00FC5607" w:rsidRDefault="00FC5607">
      <w:r>
        <w:t>In Southern Africa, less than 10 percent of our snake species are considered dangerous to humans</w:t>
      </w:r>
      <w:r w:rsidR="009273FF">
        <w:t>.</w:t>
      </w:r>
      <w:r>
        <w:t xml:space="preserve"> </w:t>
      </w:r>
      <w:r w:rsidR="00CF73AD">
        <w:t>S</w:t>
      </w:r>
      <w:r>
        <w:t>ome 98 percent of snakebite victims in Southern Africa survive</w:t>
      </w:r>
      <w:r w:rsidR="009273FF">
        <w:t>.</w:t>
      </w:r>
      <w:r>
        <w:t xml:space="preserve"> </w:t>
      </w:r>
      <w:r w:rsidR="00537096">
        <w:t>However, a bite from a venomous snake should never be taken lightly and it is thus necessary to be aware of the facts regar</w:t>
      </w:r>
      <w:r w:rsidR="00683275">
        <w:t>ding snakes and their venom.</w:t>
      </w:r>
      <w:r w:rsidR="00CC3D59">
        <w:t xml:space="preserve"> </w:t>
      </w:r>
    </w:p>
    <w:p w:rsidR="00BF7098" w:rsidRPr="00B22C61" w:rsidRDefault="00BF7098" w:rsidP="00B22C61">
      <w:pPr>
        <w:pStyle w:val="Heading2"/>
      </w:pPr>
      <w:r w:rsidRPr="00B22C61">
        <w:t>Types of snake venom</w:t>
      </w:r>
    </w:p>
    <w:p w:rsidR="00BF7098" w:rsidRPr="00BF7098" w:rsidRDefault="00BF7098" w:rsidP="00E03EE3">
      <w:pPr>
        <w:pStyle w:val="Heading3"/>
      </w:pPr>
      <w:r w:rsidRPr="00BF7098">
        <w:t>Cytotoxic venom</w:t>
      </w:r>
    </w:p>
    <w:p w:rsidR="00F416E5" w:rsidRPr="00F87F0B" w:rsidRDefault="004A1EE3">
      <w:pPr>
        <w:rPr>
          <w:strike/>
        </w:rPr>
      </w:pPr>
      <w:r>
        <w:t xml:space="preserve">This type of venom </w:t>
      </w:r>
      <w:r w:rsidR="0063327F">
        <w:t xml:space="preserve">is slow-acting and </w:t>
      </w:r>
      <w:r>
        <w:t xml:space="preserve">attacks and destroys </w:t>
      </w:r>
      <w:r w:rsidR="00491E6A">
        <w:t>cells (Popular Science</w:t>
      </w:r>
      <w:r w:rsidR="003A0637">
        <w:t xml:space="preserve"> 2008)</w:t>
      </w:r>
      <w:r w:rsidR="0082622D">
        <w:t xml:space="preserve">. </w:t>
      </w:r>
      <w:r w:rsidR="00F416E5">
        <w:t>S</w:t>
      </w:r>
      <w:r w:rsidR="00491E6A">
        <w:t>nakes that possess</w:t>
      </w:r>
      <w:r w:rsidR="003A0637">
        <w:t xml:space="preserve"> this type of venom include spitting cobras, </w:t>
      </w:r>
      <w:r w:rsidR="00683275">
        <w:t xml:space="preserve">the </w:t>
      </w:r>
      <w:r w:rsidR="003A0637">
        <w:t xml:space="preserve">Rinkhals, </w:t>
      </w:r>
      <w:r w:rsidR="00710C90">
        <w:t>s</w:t>
      </w:r>
      <w:r w:rsidR="003A0637">
        <w:t xml:space="preserve">tiletto </w:t>
      </w:r>
      <w:r w:rsidR="00710C90">
        <w:t>s</w:t>
      </w:r>
      <w:r w:rsidR="003A0637">
        <w:t>nakes and mo</w:t>
      </w:r>
      <w:r w:rsidR="00F416E5">
        <w:t>st adder species</w:t>
      </w:r>
      <w:r w:rsidR="009273FF">
        <w:t>.</w:t>
      </w:r>
      <w:r w:rsidR="00683275">
        <w:t xml:space="preserve"> </w:t>
      </w:r>
      <w:r w:rsidR="005A162E">
        <w:t xml:space="preserve">A cytotoxic snakebite will cause swelling and burning pain on the bitten area </w:t>
      </w:r>
      <w:r w:rsidR="00CC52AB">
        <w:t>as well as internal bleeding</w:t>
      </w:r>
      <w:r w:rsidR="009273FF">
        <w:t>.</w:t>
      </w:r>
      <w:r w:rsidR="005A162E">
        <w:t xml:space="preserve"> A bacterial infection can also occur on the wound</w:t>
      </w:r>
      <w:r w:rsidR="00CC52AB">
        <w:t xml:space="preserve"> and in serious cases a limb will need to be amputated</w:t>
      </w:r>
      <w:r w:rsidR="009273FF">
        <w:t>.</w:t>
      </w:r>
    </w:p>
    <w:p w:rsidR="00BF7098" w:rsidRPr="00E03EE3" w:rsidRDefault="00BF7098" w:rsidP="00E03EE3">
      <w:pPr>
        <w:pStyle w:val="Heading3"/>
      </w:pPr>
      <w:r w:rsidRPr="00BF7098">
        <w:lastRenderedPageBreak/>
        <w:t>Neurotoxic venom</w:t>
      </w:r>
    </w:p>
    <w:p w:rsidR="00C3297A" w:rsidRDefault="0063327F" w:rsidP="00C3297A">
      <w:r>
        <w:t xml:space="preserve">This type of venom attacks the nervous system and is very fast-acting. </w:t>
      </w:r>
      <w:r w:rsidR="000D5AA0">
        <w:t xml:space="preserve">Mambas, most cobras, the Rinkhals, garter snakes, sea snakes, </w:t>
      </w:r>
      <w:r w:rsidR="00710C90">
        <w:t>C</w:t>
      </w:r>
      <w:r w:rsidR="000D5AA0">
        <w:t xml:space="preserve">oral </w:t>
      </w:r>
      <w:r w:rsidR="00710C90">
        <w:t>S</w:t>
      </w:r>
      <w:r w:rsidR="000D5AA0">
        <w:t xml:space="preserve">nakes and the Shield-nose Snake </w:t>
      </w:r>
      <w:r w:rsidR="00CF73AD">
        <w:t xml:space="preserve">have </w:t>
      </w:r>
      <w:r w:rsidR="000D5AA0">
        <w:t>this type of venom, but</w:t>
      </w:r>
      <w:r w:rsidR="003A1387">
        <w:t xml:space="preserve"> the venom of</w:t>
      </w:r>
      <w:r w:rsidR="000D5AA0">
        <w:t xml:space="preserve"> </w:t>
      </w:r>
      <w:r w:rsidR="00CF73AD">
        <w:t xml:space="preserve">the </w:t>
      </w:r>
      <w:r w:rsidR="000D5AA0">
        <w:t xml:space="preserve">Rinkhals and spitting cobras </w:t>
      </w:r>
      <w:r w:rsidR="00CF73AD">
        <w:t xml:space="preserve">is </w:t>
      </w:r>
      <w:r w:rsidR="000D5AA0">
        <w:t>also cytotoxic</w:t>
      </w:r>
      <w:r w:rsidR="003A1387">
        <w:t xml:space="preserve"> at the same time</w:t>
      </w:r>
      <w:r w:rsidR="000D5AA0">
        <w:t xml:space="preserve">. </w:t>
      </w:r>
      <w:r w:rsidR="00A40A10">
        <w:t xml:space="preserve">Symptoms include difficulty in breathing, dizziness, difficulty in swallowing and blurry </w:t>
      </w:r>
      <w:r w:rsidR="003A1387" w:rsidRPr="000B2FDC">
        <w:t>vision</w:t>
      </w:r>
      <w:r w:rsidR="00A40A10" w:rsidRPr="000B2FDC">
        <w:t>.</w:t>
      </w:r>
      <w:r w:rsidR="00C3297A" w:rsidRPr="000B2FDC">
        <w:t xml:space="preserve"> Most adders are cytotoxic, but the Berg Adder is neurotoxic.</w:t>
      </w:r>
      <w:r w:rsidR="0098232A" w:rsidRPr="0098232A">
        <w:rPr>
          <w:noProof/>
          <w:lang w:eastAsia="en-ZA"/>
        </w:rPr>
        <w:t xml:space="preserve"> </w:t>
      </w:r>
    </w:p>
    <w:p w:rsidR="00BF7098" w:rsidRPr="00E03EE3" w:rsidRDefault="0098232A" w:rsidP="00E03EE3">
      <w:pPr>
        <w:pStyle w:val="Heading3"/>
      </w:pPr>
      <w:r>
        <w:rPr>
          <w:noProof/>
          <w:lang w:eastAsia="en-ZA"/>
        </w:rPr>
        <mc:AlternateContent>
          <mc:Choice Requires="wps">
            <w:drawing>
              <wp:anchor distT="0" distB="0" distL="114300" distR="114300" simplePos="0" relativeHeight="251660288" behindDoc="0" locked="0" layoutInCell="1" allowOverlap="1" wp14:anchorId="7313405D" wp14:editId="4499365B">
                <wp:simplePos x="0" y="0"/>
                <wp:positionH relativeFrom="column">
                  <wp:posOffset>4441825</wp:posOffset>
                </wp:positionH>
                <wp:positionV relativeFrom="paragraph">
                  <wp:posOffset>-285115</wp:posOffset>
                </wp:positionV>
                <wp:extent cx="1223645" cy="863600"/>
                <wp:effectExtent l="0" t="0" r="14605" b="12700"/>
                <wp:wrapSquare wrapText="bothSides"/>
                <wp:docPr id="2" name="Text Box 2" title="Snake venom"/>
                <wp:cNvGraphicFramePr/>
                <a:graphic xmlns:a="http://schemas.openxmlformats.org/drawingml/2006/main">
                  <a:graphicData uri="http://schemas.microsoft.com/office/word/2010/wordprocessingShape">
                    <wps:wsp>
                      <wps:cNvSpPr txBox="1"/>
                      <wps:spPr>
                        <a:xfrm>
                          <a:off x="0" y="0"/>
                          <a:ext cx="1223645" cy="863600"/>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232A" w:rsidRDefault="0098232A" w:rsidP="0098232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alt="Title: Snake venom" style="position:absolute;margin-left:349.75pt;margin-top:-22.45pt;width:96.35pt;height: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" fillcolor="#d8d8d8 [2732]" strokeweight=".5pt">
                <v:textbox>
                  <w:txbxContent>
                    <w:p w:rsidR="0098232A" w:rsidRDefault="0098232A" w:rsidP="0098232A"/>
                  </w:txbxContent>
                </v:textbox>
                <w10:wrap type="square"/>
              </v:shape>
            </w:pict>
          </mc:Fallback>
        </mc:AlternateContent>
      </w:r>
      <w:r w:rsidR="00840871" w:rsidRPr="00BF7098">
        <w:t>Hemotoxic</w:t>
      </w:r>
      <w:r w:rsidR="00BF7098" w:rsidRPr="00BF7098">
        <w:t xml:space="preserve"> venom</w:t>
      </w:r>
    </w:p>
    <w:p w:rsidR="003914C3" w:rsidRDefault="008C646F">
      <w:r>
        <w:t>This type of venom attacks the blood cells and prevents blood from clotting</w:t>
      </w:r>
      <w:r w:rsidR="009273FF">
        <w:t>.</w:t>
      </w:r>
      <w:r w:rsidR="00435970">
        <w:t xml:space="preserve"> Back-fanged snakes typically have this type of venom</w:t>
      </w:r>
      <w:r w:rsidR="009273FF">
        <w:t>.</w:t>
      </w:r>
      <w:r>
        <w:t xml:space="preserve"> </w:t>
      </w:r>
      <w:r w:rsidR="003914C3">
        <w:t xml:space="preserve">Symptoms of a </w:t>
      </w:r>
      <w:r w:rsidR="00840871">
        <w:t>hemotoxic</w:t>
      </w:r>
      <w:r w:rsidR="003914C3">
        <w:t xml:space="preserve"> snakebite include headaches, bleeding from the mucous membrane, vomiting and bleeding of all the internal organs</w:t>
      </w:r>
      <w:r w:rsidR="009273FF">
        <w:t>.</w:t>
      </w:r>
      <w:r w:rsidR="003914C3">
        <w:t xml:space="preserve"> The bite will also not stop bleeding.</w:t>
      </w:r>
      <w:r w:rsidR="00F06D60">
        <w:t xml:space="preserve"> A Boomslang bite requires its own special antivenom to treat it, and there is no antivenom </w:t>
      </w:r>
      <w:r w:rsidR="00840871">
        <w:t>available</w:t>
      </w:r>
      <w:r w:rsidR="00F06D60">
        <w:t xml:space="preserve"> for </w:t>
      </w:r>
      <w:r w:rsidR="00710C90">
        <w:t>T</w:t>
      </w:r>
      <w:r w:rsidR="00F06D60">
        <w:t xml:space="preserve">wig </w:t>
      </w:r>
      <w:r w:rsidR="00710C90">
        <w:t>S</w:t>
      </w:r>
      <w:r w:rsidR="00F06D60">
        <w:t>nake bites</w:t>
      </w:r>
      <w:r w:rsidR="009273FF">
        <w:t>.</w:t>
      </w:r>
      <w:r w:rsidR="00F06D60">
        <w:t xml:space="preserve"> A blood transfusion is the only way to treat a </w:t>
      </w:r>
      <w:r w:rsidR="00710C90">
        <w:t>T</w:t>
      </w:r>
      <w:r w:rsidR="00F06D60">
        <w:t xml:space="preserve">wig </w:t>
      </w:r>
      <w:r w:rsidR="00710C90">
        <w:t>S</w:t>
      </w:r>
      <w:r w:rsidR="00F06D60">
        <w:t>na</w:t>
      </w:r>
      <w:r w:rsidR="00A611DE">
        <w:t>ke bite</w:t>
      </w:r>
      <w:r w:rsidR="00F06D60">
        <w:t>.</w:t>
      </w:r>
    </w:p>
    <w:p w:rsidR="009468DB" w:rsidRPr="005F750C" w:rsidRDefault="009468DB" w:rsidP="009468DB">
      <w:pPr>
        <w:spacing w:after="0"/>
        <w:rPr>
          <w:szCs w:val="36"/>
        </w:rPr>
      </w:pPr>
      <w:r w:rsidRPr="005F750C">
        <w:rPr>
          <w:szCs w:val="36"/>
          <w:highlight w:val="yellow"/>
        </w:rPr>
        <w:t xml:space="preserve">&lt;&lt; Replace this placeholder with </w:t>
      </w:r>
      <w:r>
        <w:rPr>
          <w:szCs w:val="36"/>
          <w:highlight w:val="yellow"/>
        </w:rPr>
        <w:t>the</w:t>
      </w:r>
      <w:r w:rsidRPr="005F750C">
        <w:rPr>
          <w:szCs w:val="36"/>
          <w:highlight w:val="yellow"/>
        </w:rPr>
        <w:t xml:space="preserve"> </w:t>
      </w:r>
      <w:r w:rsidR="00190607">
        <w:rPr>
          <w:szCs w:val="36"/>
          <w:highlight w:val="yellow"/>
        </w:rPr>
        <w:t>Excel chart</w:t>
      </w:r>
      <w:r w:rsidRPr="005F750C">
        <w:rPr>
          <w:szCs w:val="36"/>
          <w:highlight w:val="yellow"/>
        </w:rPr>
        <w:t xml:space="preserve"> </w:t>
      </w:r>
      <w:r w:rsidR="006006D1">
        <w:rPr>
          <w:szCs w:val="36"/>
          <w:highlight w:val="yellow"/>
        </w:rPr>
        <w:t xml:space="preserve">/ Vervang met Excel-grafiek </w:t>
      </w:r>
      <w:bookmarkStart w:id="4" w:name="_GoBack"/>
      <w:bookmarkEnd w:id="4"/>
      <w:r w:rsidRPr="005F750C">
        <w:rPr>
          <w:szCs w:val="36"/>
          <w:highlight w:val="yellow"/>
        </w:rPr>
        <w:t>&gt;&gt;</w:t>
      </w:r>
    </w:p>
    <w:p w:rsidR="00683275" w:rsidRPr="00B22C61" w:rsidRDefault="00683275" w:rsidP="00B22C61">
      <w:pPr>
        <w:pStyle w:val="Heading2"/>
      </w:pPr>
      <w:r w:rsidRPr="00B22C61">
        <w:t>Types of snake venom fangs</w:t>
      </w:r>
    </w:p>
    <w:p w:rsidR="00683275" w:rsidRDefault="00840871">
      <w:r>
        <w:t>Nonvenomous</w:t>
      </w:r>
      <w:r w:rsidR="00683275">
        <w:t xml:space="preserve"> snakes don’t possess any fangs, but may have rows of very sharp teeth. </w:t>
      </w:r>
      <w:r w:rsidR="00CC3D59">
        <w:t xml:space="preserve">They kill their prey by holding them with their teeth and constricting them. </w:t>
      </w:r>
      <w:r w:rsidR="00683275" w:rsidRPr="00A24C82">
        <w:rPr>
          <w:highlight w:val="yellow"/>
        </w:rPr>
        <w:t>Pythons have rows of jagged teeth that can inflict serious</w:t>
      </w:r>
      <w:r w:rsidR="00A611DE" w:rsidRPr="00A24C82">
        <w:rPr>
          <w:highlight w:val="yellow"/>
        </w:rPr>
        <w:t xml:space="preserve"> wounds</w:t>
      </w:r>
      <w:r w:rsidR="00683275">
        <w:t>. However, egg-eate</w:t>
      </w:r>
      <w:r w:rsidR="00CC3D59">
        <w:t>rs have no teeth</w:t>
      </w:r>
      <w:r w:rsidR="009273FF">
        <w:t>.</w:t>
      </w:r>
    </w:p>
    <w:p w:rsidR="00683275" w:rsidRPr="00E03EE3" w:rsidRDefault="00683275" w:rsidP="00E03EE3">
      <w:pPr>
        <w:pStyle w:val="Heading3"/>
      </w:pPr>
      <w:r w:rsidRPr="00683275">
        <w:t>Front</w:t>
      </w:r>
      <w:r w:rsidR="00861DB9">
        <w:t xml:space="preserve"> </w:t>
      </w:r>
      <w:r w:rsidRPr="00683275">
        <w:t>hinged fangs</w:t>
      </w:r>
    </w:p>
    <w:p w:rsidR="00683275" w:rsidRDefault="00655254">
      <w:r>
        <w:t xml:space="preserve">Vipers and adders possess </w:t>
      </w:r>
      <w:r w:rsidR="002946A4">
        <w:t xml:space="preserve">this </w:t>
      </w:r>
      <w:r>
        <w:t>type of fangs</w:t>
      </w:r>
      <w:r w:rsidR="009273FF">
        <w:t>.</w:t>
      </w:r>
      <w:r>
        <w:t xml:space="preserve"> </w:t>
      </w:r>
      <w:r w:rsidR="00F8011D">
        <w:t>These fangs are</w:t>
      </w:r>
      <w:r w:rsidR="00F069DD">
        <w:t xml:space="preserve"> long and</w:t>
      </w:r>
      <w:r w:rsidR="00F8011D">
        <w:t xml:space="preserve"> designed to fold into the roof of the snake’s mouth when it is closed, but can stand erect when the mouth opens</w:t>
      </w:r>
      <w:r w:rsidR="009273FF">
        <w:t>.</w:t>
      </w:r>
      <w:r w:rsidR="00F8011D">
        <w:t xml:space="preserve"> </w:t>
      </w:r>
      <w:r w:rsidR="00861DB9">
        <w:t xml:space="preserve">Cytotoxic snakes usually have this type of fangs. </w:t>
      </w:r>
      <w:r w:rsidR="00F069DD">
        <w:t>The Gaboon Adder is in the Guinness Book of World Records for</w:t>
      </w:r>
      <w:r w:rsidR="002946A4">
        <w:t xml:space="preserve"> having</w:t>
      </w:r>
      <w:r w:rsidR="00F069DD">
        <w:t xml:space="preserve"> the longest venom fangs of any snake at 5 cm long!</w:t>
      </w:r>
      <w:r w:rsidR="007F5644">
        <w:t xml:space="preserve"> A tube runs from the venom gland through the fang</w:t>
      </w:r>
      <w:r w:rsidR="002946A4">
        <w:t>s</w:t>
      </w:r>
      <w:r w:rsidR="007F5644">
        <w:t>.</w:t>
      </w:r>
    </w:p>
    <w:p w:rsidR="00683275" w:rsidRPr="00E03EE3" w:rsidRDefault="00683275" w:rsidP="00E03EE3">
      <w:pPr>
        <w:pStyle w:val="Heading3"/>
      </w:pPr>
      <w:r w:rsidRPr="00683275">
        <w:t>Fixed</w:t>
      </w:r>
      <w:r w:rsidR="00861DB9">
        <w:t xml:space="preserve"> </w:t>
      </w:r>
      <w:r w:rsidRPr="00683275">
        <w:t>front fangs</w:t>
      </w:r>
    </w:p>
    <w:p w:rsidR="00683275" w:rsidRDefault="00F8011D">
      <w:r>
        <w:t xml:space="preserve">Mambas, cobras, the Rinkhals, garter </w:t>
      </w:r>
      <w:r w:rsidRPr="008A2E09">
        <w:t>snakes, harlequin snakes, Shield-nose S</w:t>
      </w:r>
      <w:r w:rsidR="00290412" w:rsidRPr="008A2E09">
        <w:t>nake</w:t>
      </w:r>
      <w:r w:rsidR="003A1387" w:rsidRPr="008A2E09">
        <w:t>s</w:t>
      </w:r>
      <w:r w:rsidR="00290412" w:rsidRPr="008A2E09">
        <w:t>, Coral Snake</w:t>
      </w:r>
      <w:r w:rsidR="003A1387" w:rsidRPr="008A2E09">
        <w:t>s</w:t>
      </w:r>
      <w:r w:rsidRPr="008A2E09">
        <w:t xml:space="preserve"> and sea snakes have these fangs</w:t>
      </w:r>
      <w:r w:rsidR="009273FF">
        <w:t>.</w:t>
      </w:r>
      <w:r>
        <w:t xml:space="preserve"> </w:t>
      </w:r>
      <w:r w:rsidR="002208F9">
        <w:t>The small fangs are situated in the front of the mouth</w:t>
      </w:r>
      <w:r w:rsidR="005D2EBD">
        <w:t xml:space="preserve"> </w:t>
      </w:r>
      <w:r w:rsidR="002208F9">
        <w:t>and do not fold back when the mouth is closed</w:t>
      </w:r>
      <w:r w:rsidR="009273FF">
        <w:t>.</w:t>
      </w:r>
      <w:r w:rsidR="002208F9">
        <w:t xml:space="preserve"> </w:t>
      </w:r>
      <w:r w:rsidR="00467571" w:rsidRPr="00467571">
        <w:t>Snakes with these fangs are mostly neurotoxic, but the Rinkhals and spitting cobras are largely cytotoxic</w:t>
      </w:r>
      <w:r w:rsidR="009273FF">
        <w:t>.</w:t>
      </w:r>
      <w:r w:rsidR="0038353D">
        <w:t xml:space="preserve"> The fangs are hollow</w:t>
      </w:r>
      <w:r w:rsidR="007F5644">
        <w:t xml:space="preserve"> and venom flows from the venom gland and is injected into the prey via a tube in the fangs.</w:t>
      </w:r>
    </w:p>
    <w:p w:rsidR="00683275" w:rsidRPr="00E03EE3" w:rsidRDefault="00683275" w:rsidP="00E03EE3">
      <w:pPr>
        <w:pStyle w:val="Heading3"/>
      </w:pPr>
      <w:r w:rsidRPr="00683275">
        <w:t>Back</w:t>
      </w:r>
      <w:r w:rsidR="00861DB9">
        <w:t xml:space="preserve"> </w:t>
      </w:r>
      <w:r w:rsidRPr="00683275">
        <w:t>fang</w:t>
      </w:r>
      <w:r w:rsidR="00861DB9">
        <w:t>s</w:t>
      </w:r>
    </w:p>
    <w:p w:rsidR="001D0519" w:rsidRDefault="00982C82">
      <w:r>
        <w:t>These fangs are grooved and the venom dribbles along the grooved</w:t>
      </w:r>
      <w:r w:rsidR="0038353D">
        <w:t xml:space="preserve"> edge and seeps into the wound.</w:t>
      </w:r>
      <w:r w:rsidR="00861DB9">
        <w:t xml:space="preserve"> Venom is not directly injected into the prey as with the other two types of fang</w:t>
      </w:r>
      <w:r w:rsidR="00861DB9" w:rsidRPr="00861DB9">
        <w:t>s. The Boomslang and Twig Snakes are the only two deadly snakes with this type of fangs, while stiletto snakes’ bite can lead to a loss of fingers</w:t>
      </w:r>
      <w:r w:rsidR="009273FF">
        <w:t>.</w:t>
      </w:r>
      <w:r w:rsidR="00861DB9" w:rsidRPr="00861DB9">
        <w:t xml:space="preserve"> The rest, such as Red-lipped Snakes, tiger snakes and skaapstekers, are only mildly venomous and are not considered to be dangerous to humans</w:t>
      </w:r>
      <w:r w:rsidR="009273FF">
        <w:t>.</w:t>
      </w:r>
      <w:r w:rsidR="00861DB9">
        <w:t xml:space="preserve"> B</w:t>
      </w:r>
      <w:r w:rsidR="003603E8">
        <w:t>ack-fanged snakes are h</w:t>
      </w:r>
      <w:r w:rsidR="00861DB9">
        <w:t>emotoxic, but the bites from stiletto snakes show symptoms typical of a cytotoxic snakebite.</w:t>
      </w:r>
    </w:p>
    <w:p w:rsidR="00BF7098" w:rsidRPr="00B22C61" w:rsidRDefault="00BF7098" w:rsidP="00B22C61">
      <w:pPr>
        <w:pStyle w:val="Heading2"/>
      </w:pPr>
      <w:r w:rsidRPr="00B22C61">
        <w:lastRenderedPageBreak/>
        <w:t xml:space="preserve">Snakebite treatment: Do’s and </w:t>
      </w:r>
      <w:r w:rsidR="00840871" w:rsidRPr="00B22C61">
        <w:t>Don</w:t>
      </w:r>
      <w:r w:rsidR="00F15E5D" w:rsidRPr="00B22C61">
        <w:t>’</w:t>
      </w:r>
      <w:r w:rsidR="00840871" w:rsidRPr="00B22C61">
        <w:t>ts</w:t>
      </w:r>
    </w:p>
    <w:p w:rsidR="00FC5607" w:rsidRPr="00FC5607" w:rsidRDefault="00FC5607" w:rsidP="000B2FDC">
      <w:pPr>
        <w:spacing w:after="120"/>
        <w:rPr>
          <w:b/>
        </w:rPr>
      </w:pPr>
      <w:r w:rsidRPr="00FC5607">
        <w:rPr>
          <w:b/>
        </w:rPr>
        <w:t>Do</w:t>
      </w:r>
    </w:p>
    <w:p w:rsidR="00CC339C" w:rsidRPr="00CC339C" w:rsidRDefault="00CC339C" w:rsidP="00CC339C">
      <w:pPr>
        <w:pStyle w:val="ListParagraph"/>
        <w:numPr>
          <w:ilvl w:val="0"/>
          <w:numId w:val="1"/>
        </w:numPr>
        <w:ind w:left="284" w:hanging="284"/>
        <w:rPr>
          <w:b/>
          <w:i/>
        </w:rPr>
      </w:pPr>
      <w:r>
        <w:t>Get the person to a hospital as quickly as possible.</w:t>
      </w:r>
    </w:p>
    <w:p w:rsidR="00CC339C" w:rsidRPr="008255EF" w:rsidRDefault="00CC339C" w:rsidP="00CC339C">
      <w:pPr>
        <w:pStyle w:val="ListParagraph"/>
        <w:numPr>
          <w:ilvl w:val="0"/>
          <w:numId w:val="1"/>
        </w:numPr>
        <w:ind w:left="284" w:hanging="284"/>
        <w:rPr>
          <w:b/>
          <w:i/>
        </w:rPr>
      </w:pPr>
      <w:r>
        <w:t>Keep the person calm.</w:t>
      </w:r>
    </w:p>
    <w:p w:rsidR="00D43334" w:rsidRPr="00CC339C" w:rsidRDefault="00D43334" w:rsidP="00CC339C">
      <w:pPr>
        <w:pStyle w:val="ListParagraph"/>
        <w:numPr>
          <w:ilvl w:val="0"/>
          <w:numId w:val="1"/>
        </w:numPr>
        <w:ind w:left="284" w:hanging="284"/>
        <w:rPr>
          <w:b/>
          <w:i/>
        </w:rPr>
      </w:pPr>
      <w:r>
        <w:t>Try to identify the snake, or at least be able to describe it.</w:t>
      </w:r>
    </w:p>
    <w:p w:rsidR="00FC5607" w:rsidRPr="00CC339C" w:rsidRDefault="00FC5607" w:rsidP="000B2FDC">
      <w:pPr>
        <w:spacing w:after="120"/>
        <w:rPr>
          <w:b/>
          <w:i/>
        </w:rPr>
      </w:pPr>
      <w:r w:rsidRPr="00CC339C">
        <w:rPr>
          <w:b/>
          <w:i/>
        </w:rPr>
        <w:t>Do NOT</w:t>
      </w:r>
    </w:p>
    <w:p w:rsidR="00FC5607" w:rsidRDefault="00E2103B" w:rsidP="00FC5607">
      <w:pPr>
        <w:pStyle w:val="ListParagraph"/>
        <w:numPr>
          <w:ilvl w:val="0"/>
          <w:numId w:val="2"/>
        </w:numPr>
        <w:ind w:left="284" w:hanging="284"/>
      </w:pPr>
      <w:r>
        <w:t>Cut and suck the wound.</w:t>
      </w:r>
    </w:p>
    <w:p w:rsidR="00E2103B" w:rsidRDefault="00E2103B" w:rsidP="00FC5607">
      <w:pPr>
        <w:pStyle w:val="ListParagraph"/>
        <w:numPr>
          <w:ilvl w:val="0"/>
          <w:numId w:val="2"/>
        </w:numPr>
        <w:ind w:left="284" w:hanging="284"/>
      </w:pPr>
      <w:r>
        <w:t>Give the person alcohol or caffeine.</w:t>
      </w:r>
    </w:p>
    <w:p w:rsidR="00E2103B" w:rsidRDefault="00E2103B" w:rsidP="00FC5607">
      <w:pPr>
        <w:pStyle w:val="ListParagraph"/>
        <w:numPr>
          <w:ilvl w:val="0"/>
          <w:numId w:val="2"/>
        </w:numPr>
        <w:ind w:left="284" w:hanging="284"/>
      </w:pPr>
      <w:r>
        <w:t>Put a tourniquet on</w:t>
      </w:r>
      <w:r w:rsidR="00D43334">
        <w:t xml:space="preserve"> – this could actually make the bite a lot worse if the venom is </w:t>
      </w:r>
      <w:r>
        <w:t>cytotoxic.</w:t>
      </w:r>
    </w:p>
    <w:p w:rsidR="00E2103B" w:rsidRDefault="00FC7B04" w:rsidP="00FC5607">
      <w:pPr>
        <w:pStyle w:val="ListParagraph"/>
        <w:numPr>
          <w:ilvl w:val="0"/>
          <w:numId w:val="2"/>
        </w:numPr>
        <w:ind w:left="284" w:hanging="284"/>
      </w:pPr>
      <w:r>
        <w:t>Try to catch or kill the snake responsible for the bite.</w:t>
      </w:r>
    </w:p>
    <w:p w:rsidR="00AE5F64" w:rsidRDefault="00D550DF" w:rsidP="00BA5FEB">
      <w:pPr>
        <w:pStyle w:val="ListParagraph"/>
        <w:numPr>
          <w:ilvl w:val="0"/>
          <w:numId w:val="2"/>
        </w:numPr>
        <w:ind w:left="284" w:hanging="284"/>
      </w:pPr>
      <w:r>
        <w:t>Give the person antivenom unless he/she is in the hospital.</w:t>
      </w:r>
    </w:p>
    <w:p w:rsidR="00AE5F64" w:rsidRPr="00B22C61" w:rsidRDefault="00AE5F64" w:rsidP="00B22C61">
      <w:pPr>
        <w:pStyle w:val="Heading2"/>
      </w:pPr>
      <w:r w:rsidRPr="00B22C61">
        <w:t>What if a snake sprays my eyes with venom?</w:t>
      </w:r>
    </w:p>
    <w:p w:rsidR="00AE5F64" w:rsidRDefault="00AE5F64" w:rsidP="00AE5F64">
      <w:r>
        <w:t>The only spitting snakes found in South Africa are the Mozambique Spitting Cobra and the Rinkhals</w:t>
      </w:r>
      <w:r w:rsidR="009273FF">
        <w:t>.</w:t>
      </w:r>
      <w:r>
        <w:t xml:space="preserve"> The Black Spitting Cobra is found higher up in Southern Africa</w:t>
      </w:r>
      <w:r w:rsidR="009273FF">
        <w:t>.</w:t>
      </w:r>
      <w:r>
        <w:t xml:space="preserve"> Such snakes don’t literally spit their venom, but their fangs are designed to shoot venom out at their enemies. Spitting cobras don’t do this to catch prey. They spray venom into a creature’s eyes when they feel threatened or cornered, especially when an eagle, dog or human tries to attack them.</w:t>
      </w:r>
    </w:p>
    <w:p w:rsidR="00AE5F64" w:rsidRDefault="00AE5F64" w:rsidP="00AE5F64">
      <w:r>
        <w:t>The first thing to do when a snake has spat venom into your eyes is to wash it out with liquid. Use as much liquid as possible to get the venom out. Water is preferable, but you can use any other liquid such as a cold drink and even urine! Although milk can also work, there are cases where the milk caused an infection in the eye afterwards.</w:t>
      </w:r>
    </w:p>
    <w:p w:rsidR="00AE5F64" w:rsidRPr="00737625" w:rsidRDefault="00AE5F64" w:rsidP="00AE5F64">
      <w:r>
        <w:t>Do not under any circumstances rub your eyes. The venom immediately forms crystals on your eyeballs, and rubbing them will cause these crystals to cut into your eyes and cause permanent damage. If the crystals come into contact with liquid, they will dissolve.</w:t>
      </w:r>
    </w:p>
    <w:p w:rsidR="001D0519" w:rsidRPr="00824D5C" w:rsidRDefault="001D0519" w:rsidP="001D0519">
      <w:pPr>
        <w:rPr>
          <w:b/>
          <w:sz w:val="32"/>
          <w:szCs w:val="36"/>
        </w:rPr>
      </w:pPr>
      <w:r w:rsidRPr="00824D5C">
        <w:rPr>
          <w:b/>
          <w:sz w:val="32"/>
          <w:szCs w:val="36"/>
        </w:rPr>
        <w:t>Snake Facts</w:t>
      </w:r>
    </w:p>
    <w:p w:rsidR="001D0519" w:rsidRPr="00E03EE3" w:rsidRDefault="001D0519" w:rsidP="00892DD6">
      <w:pPr>
        <w:pStyle w:val="Heading2"/>
      </w:pPr>
      <w:bookmarkStart w:id="5" w:name="blackmamba"/>
      <w:bookmarkEnd w:id="5"/>
      <w:r w:rsidRPr="00FF49CF">
        <w:t>Black Mamba</w:t>
      </w:r>
    </w:p>
    <w:p w:rsidR="00AE5F64" w:rsidRDefault="00915F0D" w:rsidP="00AE5F64">
      <w:pPr>
        <w:pStyle w:val="ListParagraph"/>
        <w:numPr>
          <w:ilvl w:val="0"/>
          <w:numId w:val="9"/>
        </w:numPr>
        <w:ind w:left="284" w:hanging="284"/>
      </w:pPr>
      <w:r>
        <w:rPr>
          <w:noProof/>
          <w:lang w:eastAsia="en-ZA"/>
        </w:rPr>
        <mc:AlternateContent>
          <mc:Choice Requires="wps">
            <w:drawing>
              <wp:anchor distT="0" distB="0" distL="114300" distR="114300" simplePos="0" relativeHeight="251662336" behindDoc="0" locked="0" layoutInCell="1" allowOverlap="1" wp14:anchorId="44C72397" wp14:editId="26AD2C3A">
                <wp:simplePos x="0" y="0"/>
                <wp:positionH relativeFrom="column">
                  <wp:posOffset>4230370</wp:posOffset>
                </wp:positionH>
                <wp:positionV relativeFrom="paragraph">
                  <wp:posOffset>1123950</wp:posOffset>
                </wp:positionV>
                <wp:extent cx="1340485" cy="635"/>
                <wp:effectExtent l="0" t="0" r="0" b="0"/>
                <wp:wrapTight wrapText="bothSides">
                  <wp:wrapPolygon edited="0">
                    <wp:start x="0" y="0"/>
                    <wp:lineTo x="0" y="21600"/>
                    <wp:lineTo x="21600" y="21600"/>
                    <wp:lineTo x="21600" y="0"/>
                  </wp:wrapPolygon>
                </wp:wrapTight>
                <wp:docPr id="3" name="Text Box 3"/>
                <wp:cNvGraphicFramePr/>
                <a:graphic xmlns:a="http://schemas.openxmlformats.org/drawingml/2006/main">
                  <a:graphicData uri="http://schemas.microsoft.com/office/word/2010/wordprocessingShape">
                    <wps:wsp>
                      <wps:cNvSpPr txBox="1"/>
                      <wps:spPr>
                        <a:xfrm>
                          <a:off x="0" y="0"/>
                          <a:ext cx="1340485" cy="635"/>
                        </a:xfrm>
                        <a:prstGeom prst="rect">
                          <a:avLst/>
                        </a:prstGeom>
                        <a:solidFill>
                          <a:prstClr val="white"/>
                        </a:solidFill>
                        <a:ln>
                          <a:noFill/>
                        </a:ln>
                        <a:effectLst/>
                      </wps:spPr>
                      <wps:txbx>
                        <w:txbxContent>
                          <w:p w:rsidR="00915F0D" w:rsidRPr="009D6DE4" w:rsidRDefault="00915F0D" w:rsidP="00915F0D">
                            <w:pPr>
                              <w:pStyle w:val="Caption"/>
                              <w:rPr>
                                <w:noProof/>
                              </w:rPr>
                            </w:pPr>
                            <w:r>
                              <w:t xml:space="preserve">Figure </w:t>
                            </w:r>
                            <w:fldSimple w:instr=" SEQ Figure \* ARABIC ">
                              <w:r>
                                <w:rPr>
                                  <w:noProof/>
                                </w:rPr>
                                <w:t>1</w:t>
                              </w:r>
                            </w:fldSimple>
                            <w:r>
                              <w:t>: Black Mamba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3" o:spid="_x0000_s1028" type="#_x0000_t202" style="position:absolute;left:0;text-align:left;margin-left:333.1pt;margin-top:88.5pt;width:105.55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" stroked="f">
                <v:textbox style="mso-fit-shape-to-text:t" inset="0,0,0,0">
                  <w:txbxContent>
                    <w:p w:rsidR="00915F0D" w:rsidRPr="009D6DE4" w:rsidRDefault="00915F0D" w:rsidP="00915F0D">
                      <w:pPr>
                        <w:pStyle w:val="Caption"/>
                        <w:rPr>
                          <w:noProof/>
                        </w:rPr>
                      </w:pPr>
                      <w:r>
                        <w:t xml:space="preserve">Figure </w:t>
                      </w:r>
                      <w:r w:rsidR="00D72796">
                        <w:fldChar w:fldCharType="begin"/>
                      </w:r>
                      <w:r w:rsidR="00D72796">
                        <w:instrText xml:space="preserve"> SEQ Figure \* ARABIC </w:instrText>
                      </w:r>
                      <w:r w:rsidR="00D72796">
                        <w:fldChar w:fldCharType="separate"/>
                      </w:r>
                      <w:r>
                        <w:rPr>
                          <w:noProof/>
                        </w:rPr>
                        <w:t>1</w:t>
                      </w:r>
                      <w:r w:rsidR="00D72796">
                        <w:rPr>
                          <w:noProof/>
                        </w:rPr>
                        <w:fldChar w:fldCharType="end"/>
                      </w:r>
                      <w:r>
                        <w:t>: Black Mamba</w:t>
                      </w:r>
                    </w:p>
                  </w:txbxContent>
                </v:textbox>
                <w10:wrap type="tight"/>
              </v:shape>
            </w:pict>
          </mc:Fallback>
        </mc:AlternateContent>
      </w:r>
      <w:r w:rsidR="002D7016">
        <w:rPr>
          <w:noProof/>
          <w:lang w:eastAsia="en-ZA"/>
        </w:rPr>
        <w:drawing>
          <wp:anchor distT="0" distB="0" distL="114300" distR="114300" simplePos="0" relativeHeight="251658240" behindDoc="1" locked="0" layoutInCell="1" allowOverlap="1" wp14:anchorId="5C8674C6" wp14:editId="2D3AC99D">
            <wp:simplePos x="0" y="0"/>
            <wp:positionH relativeFrom="column">
              <wp:posOffset>4230370</wp:posOffset>
            </wp:positionH>
            <wp:positionV relativeFrom="paragraph">
              <wp:posOffset>66040</wp:posOffset>
            </wp:positionV>
            <wp:extent cx="1340485" cy="1000760"/>
            <wp:effectExtent l="0" t="0" r="0" b="8890"/>
            <wp:wrapTight wrapText="bothSides">
              <wp:wrapPolygon edited="0">
                <wp:start x="0" y="0"/>
                <wp:lineTo x="0" y="21381"/>
                <wp:lineTo x="21180" y="21381"/>
                <wp:lineTo x="21180" y="0"/>
                <wp:lineTo x="0" y="0"/>
              </wp:wrapPolygon>
            </wp:wrapTight>
            <wp:docPr id="1" name="Picture 1" title="Black Mam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ck Mamba.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40485" cy="1000760"/>
                    </a:xfrm>
                    <a:prstGeom prst="rect">
                      <a:avLst/>
                    </a:prstGeom>
                  </pic:spPr>
                </pic:pic>
              </a:graphicData>
            </a:graphic>
            <wp14:sizeRelH relativeFrom="page">
              <wp14:pctWidth>0</wp14:pctWidth>
            </wp14:sizeRelH>
            <wp14:sizeRelV relativeFrom="page">
              <wp14:pctHeight>0</wp14:pctHeight>
            </wp14:sizeRelV>
          </wp:anchor>
        </w:drawing>
      </w:r>
      <w:r w:rsidR="00AE5F64">
        <w:t xml:space="preserve">Its name comes from the </w:t>
      </w:r>
      <w:r w:rsidR="00F72008">
        <w:t>colour</w:t>
      </w:r>
      <w:r w:rsidR="00AE5F64">
        <w:t xml:space="preserve"> of the inside of its mouth. The rest of the body is gr</w:t>
      </w:r>
      <w:r w:rsidR="00F72008">
        <w:t>e</w:t>
      </w:r>
      <w:r w:rsidR="00AE5F64">
        <w:t>y.</w:t>
      </w:r>
    </w:p>
    <w:p w:rsidR="001D0519" w:rsidRDefault="00A6647D" w:rsidP="001D0519">
      <w:pPr>
        <w:pStyle w:val="ListParagraph"/>
        <w:numPr>
          <w:ilvl w:val="0"/>
          <w:numId w:val="9"/>
        </w:numPr>
        <w:ind w:left="284" w:hanging="284"/>
      </w:pPr>
      <w:r>
        <w:t>A Black Mamba’s venom</w:t>
      </w:r>
      <w:r w:rsidR="001D0519">
        <w:t xml:space="preserve"> takes only 10 – 15 </w:t>
      </w:r>
      <w:r>
        <w:t>mg</w:t>
      </w:r>
      <w:r w:rsidR="005D2EBD">
        <w:t xml:space="preserve"> </w:t>
      </w:r>
      <w:r w:rsidR="001D0519">
        <w:t>to kill you, but every bite can inject up to</w:t>
      </w:r>
      <w:r w:rsidR="00A611DE">
        <w:t xml:space="preserve"> 400 mg</w:t>
      </w:r>
      <w:r w:rsidR="001D0519">
        <w:t>!</w:t>
      </w:r>
    </w:p>
    <w:p w:rsidR="001D0519" w:rsidRDefault="007F788D" w:rsidP="001D0519">
      <w:pPr>
        <w:pStyle w:val="ListParagraph"/>
        <w:numPr>
          <w:ilvl w:val="0"/>
          <w:numId w:val="9"/>
        </w:numPr>
        <w:ind w:left="284" w:hanging="284"/>
      </w:pPr>
      <w:r>
        <w:t>It</w:t>
      </w:r>
      <w:r w:rsidR="00A6647D">
        <w:t xml:space="preserve"> rarely allows a person to come within 40</w:t>
      </w:r>
      <w:r w:rsidR="00665971">
        <w:t xml:space="preserve"> </w:t>
      </w:r>
      <w:r w:rsidR="00A6647D">
        <w:t>m of it</w:t>
      </w:r>
      <w:r w:rsidR="009273FF">
        <w:t>.</w:t>
      </w:r>
    </w:p>
    <w:p w:rsidR="0075354A" w:rsidRDefault="00B410D9" w:rsidP="001D0519">
      <w:pPr>
        <w:pStyle w:val="ListParagraph"/>
        <w:numPr>
          <w:ilvl w:val="0"/>
          <w:numId w:val="9"/>
        </w:numPr>
        <w:ind w:left="284" w:hanging="284"/>
      </w:pPr>
      <w:r>
        <w:t>If not treated immediately, a Black Mamba’s bite will cause death in 4 to 18 hours</w:t>
      </w:r>
      <w:r w:rsidR="009273FF">
        <w:t>.</w:t>
      </w:r>
    </w:p>
    <w:p w:rsidR="00B410D9" w:rsidRDefault="00AF7C95" w:rsidP="001D0519">
      <w:pPr>
        <w:pStyle w:val="ListParagraph"/>
        <w:numPr>
          <w:ilvl w:val="0"/>
          <w:numId w:val="9"/>
        </w:numPr>
        <w:ind w:left="284" w:hanging="284"/>
      </w:pPr>
      <w:r>
        <w:t>The Black Mamba is responsible for only 1% of snakebites in South Africa.</w:t>
      </w:r>
    </w:p>
    <w:p w:rsidR="00AF7C95" w:rsidRPr="00E03EE3" w:rsidRDefault="00AF7C95" w:rsidP="00892DD6">
      <w:pPr>
        <w:pStyle w:val="Heading2"/>
      </w:pPr>
      <w:r w:rsidRPr="00FF49CF">
        <w:lastRenderedPageBreak/>
        <w:t>Puff Adder</w:t>
      </w:r>
    </w:p>
    <w:p w:rsidR="00C576EE" w:rsidRDefault="00C576EE" w:rsidP="00AF7C95">
      <w:pPr>
        <w:pStyle w:val="ListParagraph"/>
        <w:numPr>
          <w:ilvl w:val="0"/>
          <w:numId w:val="10"/>
        </w:numPr>
        <w:ind w:left="284" w:hanging="284"/>
      </w:pPr>
      <w:r>
        <w:t>A female Puff Adder in East Africa once gave birt</w:t>
      </w:r>
      <w:r w:rsidR="00915650">
        <w:t xml:space="preserve">h to 156 babies </w:t>
      </w:r>
      <w:r w:rsidR="008321A5">
        <w:t>at once</w:t>
      </w:r>
      <w:r w:rsidR="00A611DE">
        <w:t>.</w:t>
      </w:r>
      <w:r w:rsidR="00915650">
        <w:t xml:space="preserve"> </w:t>
      </w:r>
      <w:r>
        <w:t xml:space="preserve">Usually </w:t>
      </w:r>
      <w:r w:rsidR="008321A5">
        <w:t>such a snake would have</w:t>
      </w:r>
      <w:r w:rsidR="00915650">
        <w:t xml:space="preserve"> 20 to 40</w:t>
      </w:r>
      <w:r w:rsidR="008321A5">
        <w:t xml:space="preserve"> babies at a time</w:t>
      </w:r>
      <w:r w:rsidR="00915650">
        <w:t xml:space="preserve">, and </w:t>
      </w:r>
      <w:r w:rsidR="00F72008">
        <w:t>occasionally</w:t>
      </w:r>
      <w:r w:rsidR="008321A5">
        <w:t xml:space="preserve"> up to</w:t>
      </w:r>
      <w:r w:rsidR="00915650">
        <w:t xml:space="preserve"> 80.</w:t>
      </w:r>
    </w:p>
    <w:p w:rsidR="00AF7C95" w:rsidRDefault="000057AA" w:rsidP="00AF7C95">
      <w:pPr>
        <w:pStyle w:val="ListParagraph"/>
        <w:numPr>
          <w:ilvl w:val="0"/>
          <w:numId w:val="10"/>
        </w:numPr>
        <w:ind w:left="284" w:hanging="284"/>
      </w:pPr>
      <w:r>
        <w:t>The</w:t>
      </w:r>
      <w:r w:rsidR="00915650">
        <w:t xml:space="preserve"> Puff Adder’</w:t>
      </w:r>
      <w:r>
        <w:t>s striking speed</w:t>
      </w:r>
      <w:r w:rsidR="00915650">
        <w:t xml:space="preserve"> is faster than</w:t>
      </w:r>
      <w:r>
        <w:t xml:space="preserve"> that of</w:t>
      </w:r>
      <w:r w:rsidR="00915650">
        <w:t xml:space="preserve"> the shutter of a camera</w:t>
      </w:r>
      <w:r w:rsidR="00A611DE">
        <w:t>.</w:t>
      </w:r>
    </w:p>
    <w:p w:rsidR="00915650" w:rsidRDefault="005871DA" w:rsidP="00AF7C95">
      <w:pPr>
        <w:pStyle w:val="ListParagraph"/>
        <w:numPr>
          <w:ilvl w:val="0"/>
          <w:numId w:val="10"/>
        </w:numPr>
        <w:ind w:left="284" w:hanging="284"/>
      </w:pPr>
      <w:r>
        <w:t>While other snakes move out of the way when they see you coming, the Puff Adder lies still and relies on its camouflage to hide. This is how many people get bitten</w:t>
      </w:r>
      <w:r w:rsidR="008321A5">
        <w:t xml:space="preserve"> – its great camouflage means that they don’t see it, and then they step on it</w:t>
      </w:r>
      <w:r>
        <w:t>.</w:t>
      </w:r>
    </w:p>
    <w:p w:rsidR="00AE5F64" w:rsidRDefault="00AE5F64" w:rsidP="00AE5F64">
      <w:pPr>
        <w:rPr>
          <w:b/>
          <w:sz w:val="28"/>
        </w:rPr>
      </w:pPr>
      <w:r>
        <w:rPr>
          <w:b/>
          <w:sz w:val="28"/>
          <w:highlight w:val="green"/>
        </w:rPr>
        <w:t xml:space="preserve">Brown </w:t>
      </w:r>
      <w:r w:rsidRPr="00F87F0B">
        <w:rPr>
          <w:b/>
          <w:sz w:val="28"/>
          <w:highlight w:val="green"/>
        </w:rPr>
        <w:t>House Snake</w:t>
      </w:r>
    </w:p>
    <w:p w:rsidR="00AE5F64" w:rsidRDefault="00AE5F64" w:rsidP="00AE5F64">
      <w:r>
        <w:t xml:space="preserve">As its name suggests, the Brown House Snake is often found near human settlements. Sadly, even though this snake is completely harmless, it is often killed on sight. </w:t>
      </w:r>
    </w:p>
    <w:p w:rsidR="00AE5F64" w:rsidRDefault="00AE5F64" w:rsidP="00AE5F64">
      <w:r>
        <w:t>This snake likes to hide in building rubble, compost heaps, rock heaps and under galvanised iron sheets. You are also likely to find this snake in your garden. It plays an important ecological role in controlling rat and mouse populations. One House Snake can devour an entire family of rodents. They also eat lizards, bats, birds and frogs.</w:t>
      </w:r>
    </w:p>
    <w:p w:rsidR="00AE5F64" w:rsidRDefault="00AE5F64" w:rsidP="00AE5F64">
      <w:r>
        <w:t>The House Snake is one of the few snakes in South Africa that is very easy to identify: it has a light stripe that runs from its nose to the back of its head. There is also a second light stripe that runs from its eye to the back end of its jaw. Sometimes light stripes run the length of its body. These snakes come in various shades of brown.</w:t>
      </w:r>
    </w:p>
    <w:p w:rsidR="00AE5F64" w:rsidRDefault="00AE5F64" w:rsidP="00AE5F64">
      <w:r>
        <w:t>The House Snake is nonvenomous and kills its prey by holding it with its sharp teeth and strangling it. When a human catches this snake, it usually bites repeatedly, drawing a little bit of blood. However, its teeth are very small and the bite is not serious.</w:t>
      </w:r>
    </w:p>
    <w:p w:rsidR="00AE5F64" w:rsidRDefault="00AE5F64" w:rsidP="00AE5F64">
      <w:r>
        <w:t>South Africa is home to many wonderful snakes as well as other reptiles that cannot be found anywhere else. Learning about them and how to recognize them will help to prevent them from being killed out of ignorance and fear.</w:t>
      </w:r>
    </w:p>
    <w:p w:rsidR="00135075" w:rsidRDefault="00135075" w:rsidP="00A33116">
      <w:pPr>
        <w:pStyle w:val="Heading2"/>
      </w:pPr>
      <w:r>
        <w:t>Most v</w:t>
      </w:r>
      <w:r w:rsidRPr="00FA6BC4">
        <w:t>enomous snakes of South Africa</w:t>
      </w:r>
    </w:p>
    <w:tbl>
      <w:tblPr>
        <w:tblStyle w:val="TableGrid"/>
        <w:tblW w:w="0" w:type="auto"/>
        <w:tblLook w:val="04A0" w:firstRow="1" w:lastRow="0" w:firstColumn="1" w:lastColumn="0" w:noHBand="0" w:noVBand="1"/>
        <w:tblCaption w:val="Snakes in South Africa"/>
      </w:tblPr>
      <w:tblGrid>
        <w:gridCol w:w="1234"/>
        <w:gridCol w:w="1261"/>
        <w:gridCol w:w="865"/>
        <w:gridCol w:w="1021"/>
        <w:gridCol w:w="1087"/>
        <w:gridCol w:w="727"/>
        <w:gridCol w:w="1215"/>
        <w:gridCol w:w="1070"/>
        <w:gridCol w:w="762"/>
      </w:tblGrid>
      <w:tr w:rsidR="00135075" w:rsidTr="00ED5D27">
        <w:trPr>
          <w:tblHeader/>
        </w:trPr>
        <w:tc>
          <w:tcPr>
            <w:tcW w:w="1541" w:type="dxa"/>
          </w:tcPr>
          <w:p w:rsidR="00135075" w:rsidRPr="00FA6BC4" w:rsidRDefault="00135075" w:rsidP="00A74B4E">
            <w:pPr>
              <w:rPr>
                <w:b/>
              </w:rPr>
            </w:pPr>
            <w:r w:rsidRPr="00FA6BC4">
              <w:rPr>
                <w:b/>
              </w:rPr>
              <w:t>Common name</w:t>
            </w:r>
          </w:p>
        </w:tc>
        <w:tc>
          <w:tcPr>
            <w:tcW w:w="1541" w:type="dxa"/>
          </w:tcPr>
          <w:p w:rsidR="00135075" w:rsidRPr="00FA6BC4" w:rsidRDefault="00135075" w:rsidP="00A74B4E">
            <w:pPr>
              <w:rPr>
                <w:b/>
              </w:rPr>
            </w:pPr>
            <w:r w:rsidRPr="00FA6BC4">
              <w:rPr>
                <w:b/>
              </w:rPr>
              <w:t>Scientific name</w:t>
            </w:r>
          </w:p>
        </w:tc>
        <w:tc>
          <w:tcPr>
            <w:tcW w:w="995" w:type="dxa"/>
          </w:tcPr>
          <w:p w:rsidR="00135075" w:rsidRPr="00FA6BC4" w:rsidRDefault="00135075" w:rsidP="00A74B4E">
            <w:pPr>
              <w:rPr>
                <w:b/>
              </w:rPr>
            </w:pPr>
            <w:r w:rsidRPr="00FA6BC4">
              <w:rPr>
                <w:b/>
              </w:rPr>
              <w:t>Average length</w:t>
            </w:r>
          </w:p>
        </w:tc>
        <w:tc>
          <w:tcPr>
            <w:tcW w:w="1148" w:type="dxa"/>
          </w:tcPr>
          <w:p w:rsidR="00135075" w:rsidRPr="00FA6BC4" w:rsidRDefault="00135075" w:rsidP="00A74B4E">
            <w:pPr>
              <w:rPr>
                <w:b/>
              </w:rPr>
            </w:pPr>
            <w:r w:rsidRPr="00FA6BC4">
              <w:rPr>
                <w:b/>
              </w:rPr>
              <w:t>Maximum length</w:t>
            </w:r>
          </w:p>
        </w:tc>
        <w:tc>
          <w:tcPr>
            <w:tcW w:w="1687" w:type="dxa"/>
          </w:tcPr>
          <w:p w:rsidR="00135075" w:rsidRPr="00FA6BC4" w:rsidRDefault="00135075" w:rsidP="00A74B4E">
            <w:pPr>
              <w:rPr>
                <w:b/>
              </w:rPr>
            </w:pPr>
            <w:r>
              <w:rPr>
                <w:b/>
              </w:rPr>
              <w:t>Habitat</w:t>
            </w:r>
          </w:p>
        </w:tc>
        <w:tc>
          <w:tcPr>
            <w:tcW w:w="1560" w:type="dxa"/>
          </w:tcPr>
          <w:p w:rsidR="00135075" w:rsidRPr="00FA6BC4" w:rsidRDefault="00135075" w:rsidP="00A74B4E">
            <w:pPr>
              <w:rPr>
                <w:b/>
              </w:rPr>
            </w:pPr>
            <w:r>
              <w:rPr>
                <w:b/>
              </w:rPr>
              <w:t>Active during day or night</w:t>
            </w:r>
          </w:p>
        </w:tc>
        <w:tc>
          <w:tcPr>
            <w:tcW w:w="1842" w:type="dxa"/>
          </w:tcPr>
          <w:p w:rsidR="00135075" w:rsidRPr="00FA6BC4" w:rsidRDefault="00135075" w:rsidP="00A74B4E">
            <w:pPr>
              <w:rPr>
                <w:b/>
              </w:rPr>
            </w:pPr>
            <w:r>
              <w:rPr>
                <w:b/>
              </w:rPr>
              <w:t>Food</w:t>
            </w:r>
          </w:p>
        </w:tc>
        <w:tc>
          <w:tcPr>
            <w:tcW w:w="2013" w:type="dxa"/>
          </w:tcPr>
          <w:p w:rsidR="00135075" w:rsidRPr="00FA6BC4" w:rsidRDefault="00135075" w:rsidP="00A74B4E">
            <w:pPr>
              <w:rPr>
                <w:b/>
              </w:rPr>
            </w:pPr>
            <w:r w:rsidRPr="00FA6BC4">
              <w:rPr>
                <w:b/>
              </w:rPr>
              <w:t>Type of venom</w:t>
            </w:r>
          </w:p>
        </w:tc>
        <w:tc>
          <w:tcPr>
            <w:tcW w:w="1541" w:type="dxa"/>
          </w:tcPr>
          <w:p w:rsidR="00135075" w:rsidRPr="00FA6BC4" w:rsidRDefault="00135075" w:rsidP="00A74B4E">
            <w:pPr>
              <w:rPr>
                <w:b/>
              </w:rPr>
            </w:pPr>
            <w:r>
              <w:rPr>
                <w:b/>
              </w:rPr>
              <w:t>Type of venom fangs</w:t>
            </w:r>
          </w:p>
        </w:tc>
      </w:tr>
      <w:tr w:rsidR="00135075" w:rsidTr="00A74B4E">
        <w:tc>
          <w:tcPr>
            <w:tcW w:w="1541" w:type="dxa"/>
          </w:tcPr>
          <w:p w:rsidR="00135075" w:rsidRDefault="00612E76" w:rsidP="00A74B4E">
            <w:hyperlink w:anchor="blackmamba" w:history="1">
              <w:r w:rsidR="00135075" w:rsidRPr="0071730F">
                <w:rPr>
                  <w:rStyle w:val="Hyperlink"/>
                </w:rPr>
                <w:t>Black Mamba</w:t>
              </w:r>
            </w:hyperlink>
          </w:p>
        </w:tc>
        <w:tc>
          <w:tcPr>
            <w:tcW w:w="1541" w:type="dxa"/>
          </w:tcPr>
          <w:p w:rsidR="00135075" w:rsidRPr="00FA6BC4" w:rsidRDefault="00135075" w:rsidP="00A74B4E">
            <w:pPr>
              <w:rPr>
                <w:i/>
              </w:rPr>
            </w:pPr>
            <w:r w:rsidRPr="00FA6BC4">
              <w:rPr>
                <w:i/>
              </w:rPr>
              <w:t>Dendroaspis polylepis</w:t>
            </w:r>
          </w:p>
        </w:tc>
        <w:tc>
          <w:tcPr>
            <w:tcW w:w="995" w:type="dxa"/>
          </w:tcPr>
          <w:p w:rsidR="00135075" w:rsidRDefault="00135075" w:rsidP="00A74B4E">
            <w:r>
              <w:t>3 m</w:t>
            </w:r>
          </w:p>
        </w:tc>
        <w:tc>
          <w:tcPr>
            <w:tcW w:w="1148" w:type="dxa"/>
          </w:tcPr>
          <w:p w:rsidR="00135075" w:rsidRDefault="00135075" w:rsidP="00A74B4E">
            <w:r>
              <w:t>4.5 m</w:t>
            </w:r>
          </w:p>
        </w:tc>
        <w:tc>
          <w:tcPr>
            <w:tcW w:w="1687" w:type="dxa"/>
          </w:tcPr>
          <w:p w:rsidR="00135075" w:rsidRDefault="00135075" w:rsidP="00A74B4E">
            <w:r>
              <w:t>Forests and savannah</w:t>
            </w:r>
          </w:p>
        </w:tc>
        <w:tc>
          <w:tcPr>
            <w:tcW w:w="1560" w:type="dxa"/>
          </w:tcPr>
          <w:p w:rsidR="00135075" w:rsidRDefault="00135075" w:rsidP="00A74B4E">
            <w:r>
              <w:t>Day</w:t>
            </w:r>
          </w:p>
        </w:tc>
        <w:tc>
          <w:tcPr>
            <w:tcW w:w="1842" w:type="dxa"/>
          </w:tcPr>
          <w:p w:rsidR="00135075" w:rsidRDefault="00135075" w:rsidP="00A74B4E">
            <w:r>
              <w:t>Rodents, squirrels, birds and snakes</w:t>
            </w:r>
          </w:p>
        </w:tc>
        <w:tc>
          <w:tcPr>
            <w:tcW w:w="2013" w:type="dxa"/>
          </w:tcPr>
          <w:p w:rsidR="00135075" w:rsidRDefault="00135075" w:rsidP="00A74B4E">
            <w:r>
              <w:t>Neurotoxic</w:t>
            </w:r>
          </w:p>
        </w:tc>
        <w:tc>
          <w:tcPr>
            <w:tcW w:w="1541" w:type="dxa"/>
          </w:tcPr>
          <w:p w:rsidR="00135075" w:rsidRDefault="00135075" w:rsidP="00A74B4E">
            <w:r>
              <w:t>Fixed fangs</w:t>
            </w:r>
          </w:p>
        </w:tc>
      </w:tr>
      <w:tr w:rsidR="00135075" w:rsidTr="00A74B4E">
        <w:tc>
          <w:tcPr>
            <w:tcW w:w="1541" w:type="dxa"/>
          </w:tcPr>
          <w:p w:rsidR="00135075" w:rsidRDefault="00135075" w:rsidP="00A74B4E">
            <w:r>
              <w:t>Green Mamba</w:t>
            </w:r>
          </w:p>
        </w:tc>
        <w:tc>
          <w:tcPr>
            <w:tcW w:w="1541" w:type="dxa"/>
          </w:tcPr>
          <w:p w:rsidR="00135075" w:rsidRPr="00FA6BC4" w:rsidRDefault="00135075" w:rsidP="00A74B4E">
            <w:pPr>
              <w:rPr>
                <w:i/>
              </w:rPr>
            </w:pPr>
            <w:r w:rsidRPr="00FA6BC4">
              <w:rPr>
                <w:i/>
              </w:rPr>
              <w:t>De</w:t>
            </w:r>
            <w:r>
              <w:rPr>
                <w:i/>
              </w:rPr>
              <w:t>ndroaspis angusticeps</w:t>
            </w:r>
          </w:p>
        </w:tc>
        <w:tc>
          <w:tcPr>
            <w:tcW w:w="995" w:type="dxa"/>
          </w:tcPr>
          <w:p w:rsidR="00135075" w:rsidRDefault="00135075" w:rsidP="00A74B4E">
            <w:r>
              <w:t>1.8 m</w:t>
            </w:r>
          </w:p>
        </w:tc>
        <w:tc>
          <w:tcPr>
            <w:tcW w:w="1148" w:type="dxa"/>
          </w:tcPr>
          <w:p w:rsidR="00135075" w:rsidRDefault="00135075" w:rsidP="00A74B4E">
            <w:r>
              <w:t>2.5 m</w:t>
            </w:r>
          </w:p>
        </w:tc>
        <w:tc>
          <w:tcPr>
            <w:tcW w:w="1687" w:type="dxa"/>
          </w:tcPr>
          <w:p w:rsidR="00135075" w:rsidRDefault="00135075" w:rsidP="00A74B4E">
            <w:r>
              <w:t>Forests, savannah and plantations</w:t>
            </w:r>
          </w:p>
        </w:tc>
        <w:tc>
          <w:tcPr>
            <w:tcW w:w="1560" w:type="dxa"/>
          </w:tcPr>
          <w:p w:rsidR="00135075" w:rsidRDefault="00135075" w:rsidP="00A74B4E">
            <w:r>
              <w:t>Day</w:t>
            </w:r>
          </w:p>
        </w:tc>
        <w:tc>
          <w:tcPr>
            <w:tcW w:w="1842" w:type="dxa"/>
          </w:tcPr>
          <w:p w:rsidR="00135075" w:rsidRDefault="00135075" w:rsidP="00A74B4E">
            <w:r>
              <w:t>Birds and their eggs, bats and chameleons</w:t>
            </w:r>
          </w:p>
        </w:tc>
        <w:tc>
          <w:tcPr>
            <w:tcW w:w="2013" w:type="dxa"/>
          </w:tcPr>
          <w:p w:rsidR="00135075" w:rsidRDefault="00135075" w:rsidP="00A74B4E">
            <w:r>
              <w:t>Neurotoxic</w:t>
            </w:r>
          </w:p>
        </w:tc>
        <w:tc>
          <w:tcPr>
            <w:tcW w:w="1541" w:type="dxa"/>
          </w:tcPr>
          <w:p w:rsidR="00135075" w:rsidRDefault="00135075" w:rsidP="00A74B4E">
            <w:r>
              <w:t>Fixed fangs</w:t>
            </w:r>
          </w:p>
        </w:tc>
      </w:tr>
      <w:tr w:rsidR="00135075" w:rsidTr="00A74B4E">
        <w:tc>
          <w:tcPr>
            <w:tcW w:w="1541" w:type="dxa"/>
          </w:tcPr>
          <w:p w:rsidR="00135075" w:rsidRDefault="00135075" w:rsidP="00A74B4E">
            <w:r>
              <w:lastRenderedPageBreak/>
              <w:t>Snouted Cobra</w:t>
            </w:r>
          </w:p>
        </w:tc>
        <w:tc>
          <w:tcPr>
            <w:tcW w:w="1541" w:type="dxa"/>
          </w:tcPr>
          <w:p w:rsidR="00135075" w:rsidRPr="00FA6BC4" w:rsidRDefault="00135075" w:rsidP="00A74B4E">
            <w:pPr>
              <w:rPr>
                <w:i/>
              </w:rPr>
            </w:pPr>
            <w:r>
              <w:rPr>
                <w:i/>
              </w:rPr>
              <w:t>Naja annulifera</w:t>
            </w:r>
          </w:p>
        </w:tc>
        <w:tc>
          <w:tcPr>
            <w:tcW w:w="995" w:type="dxa"/>
          </w:tcPr>
          <w:p w:rsidR="00135075" w:rsidRDefault="00135075" w:rsidP="00A74B4E">
            <w:r>
              <w:t>1.8 m</w:t>
            </w:r>
          </w:p>
        </w:tc>
        <w:tc>
          <w:tcPr>
            <w:tcW w:w="1148" w:type="dxa"/>
          </w:tcPr>
          <w:p w:rsidR="00135075" w:rsidRDefault="00135075" w:rsidP="00A74B4E">
            <w:r>
              <w:t>2.5 m</w:t>
            </w:r>
          </w:p>
        </w:tc>
        <w:tc>
          <w:tcPr>
            <w:tcW w:w="1687" w:type="dxa"/>
          </w:tcPr>
          <w:p w:rsidR="00135075" w:rsidRDefault="00135075" w:rsidP="00A74B4E">
            <w:r>
              <w:t>Savannah</w:t>
            </w:r>
          </w:p>
        </w:tc>
        <w:tc>
          <w:tcPr>
            <w:tcW w:w="1560" w:type="dxa"/>
          </w:tcPr>
          <w:p w:rsidR="00135075" w:rsidRDefault="00135075" w:rsidP="00A74B4E">
            <w:r>
              <w:t>Day</w:t>
            </w:r>
          </w:p>
        </w:tc>
        <w:tc>
          <w:tcPr>
            <w:tcW w:w="1842" w:type="dxa"/>
          </w:tcPr>
          <w:p w:rsidR="00135075" w:rsidRDefault="00135075" w:rsidP="00A74B4E">
            <w:r>
              <w:t>Toads, rodents and birds</w:t>
            </w:r>
          </w:p>
        </w:tc>
        <w:tc>
          <w:tcPr>
            <w:tcW w:w="2013" w:type="dxa"/>
          </w:tcPr>
          <w:p w:rsidR="00135075" w:rsidRDefault="00135075" w:rsidP="00A74B4E">
            <w:r>
              <w:t>Neurotoxic</w:t>
            </w:r>
          </w:p>
        </w:tc>
        <w:tc>
          <w:tcPr>
            <w:tcW w:w="1541" w:type="dxa"/>
          </w:tcPr>
          <w:p w:rsidR="00135075" w:rsidRDefault="00135075" w:rsidP="00A74B4E">
            <w:r w:rsidRPr="00311109">
              <w:t>Fixed fangs</w:t>
            </w:r>
          </w:p>
        </w:tc>
      </w:tr>
      <w:tr w:rsidR="00135075" w:rsidTr="00A74B4E">
        <w:tc>
          <w:tcPr>
            <w:tcW w:w="1541" w:type="dxa"/>
          </w:tcPr>
          <w:p w:rsidR="00135075" w:rsidRDefault="00135075" w:rsidP="00A74B4E">
            <w:r>
              <w:t>Forest Cobra</w:t>
            </w:r>
          </w:p>
        </w:tc>
        <w:tc>
          <w:tcPr>
            <w:tcW w:w="1541" w:type="dxa"/>
          </w:tcPr>
          <w:p w:rsidR="00135075" w:rsidRPr="00FA6BC4" w:rsidRDefault="00135075" w:rsidP="00A74B4E">
            <w:pPr>
              <w:rPr>
                <w:i/>
              </w:rPr>
            </w:pPr>
            <w:r>
              <w:rPr>
                <w:i/>
              </w:rPr>
              <w:t>Naja melanoleuca</w:t>
            </w:r>
          </w:p>
        </w:tc>
        <w:tc>
          <w:tcPr>
            <w:tcW w:w="995" w:type="dxa"/>
          </w:tcPr>
          <w:p w:rsidR="00135075" w:rsidRDefault="00135075" w:rsidP="00A74B4E">
            <w:r>
              <w:t>2 m</w:t>
            </w:r>
          </w:p>
        </w:tc>
        <w:tc>
          <w:tcPr>
            <w:tcW w:w="1148" w:type="dxa"/>
          </w:tcPr>
          <w:p w:rsidR="00135075" w:rsidRDefault="00135075" w:rsidP="00A74B4E">
            <w:r>
              <w:t>2.7 m</w:t>
            </w:r>
          </w:p>
        </w:tc>
        <w:tc>
          <w:tcPr>
            <w:tcW w:w="1687" w:type="dxa"/>
          </w:tcPr>
          <w:p w:rsidR="00135075" w:rsidRDefault="00135075" w:rsidP="00A74B4E">
            <w:r>
              <w:t>Forests and savannah</w:t>
            </w:r>
          </w:p>
        </w:tc>
        <w:tc>
          <w:tcPr>
            <w:tcW w:w="1560" w:type="dxa"/>
          </w:tcPr>
          <w:p w:rsidR="00135075" w:rsidRDefault="00135075" w:rsidP="00A74B4E">
            <w:r>
              <w:t>Day</w:t>
            </w:r>
          </w:p>
        </w:tc>
        <w:tc>
          <w:tcPr>
            <w:tcW w:w="1842" w:type="dxa"/>
          </w:tcPr>
          <w:p w:rsidR="00135075" w:rsidRDefault="00135075" w:rsidP="00A74B4E">
            <w:r>
              <w:t>Toads, frogs, birds and snakes</w:t>
            </w:r>
          </w:p>
        </w:tc>
        <w:tc>
          <w:tcPr>
            <w:tcW w:w="2013" w:type="dxa"/>
          </w:tcPr>
          <w:p w:rsidR="00135075" w:rsidRDefault="00135075" w:rsidP="00A74B4E">
            <w:r>
              <w:t>Neurotoxic</w:t>
            </w:r>
          </w:p>
        </w:tc>
        <w:tc>
          <w:tcPr>
            <w:tcW w:w="1541" w:type="dxa"/>
          </w:tcPr>
          <w:p w:rsidR="00135075" w:rsidRDefault="00135075" w:rsidP="00A74B4E">
            <w:r w:rsidRPr="00311109">
              <w:t>Fixed fangs</w:t>
            </w:r>
          </w:p>
        </w:tc>
      </w:tr>
      <w:tr w:rsidR="00135075" w:rsidTr="00A74B4E">
        <w:trPr>
          <w:trHeight w:val="217"/>
        </w:trPr>
        <w:tc>
          <w:tcPr>
            <w:tcW w:w="1541" w:type="dxa"/>
          </w:tcPr>
          <w:p w:rsidR="00135075" w:rsidRDefault="00135075" w:rsidP="00A74B4E">
            <w:r>
              <w:t>Cape Cobra</w:t>
            </w:r>
          </w:p>
        </w:tc>
        <w:tc>
          <w:tcPr>
            <w:tcW w:w="1541" w:type="dxa"/>
          </w:tcPr>
          <w:p w:rsidR="00135075" w:rsidRPr="00FA6BC4" w:rsidRDefault="00135075" w:rsidP="00A74B4E">
            <w:pPr>
              <w:rPr>
                <w:i/>
              </w:rPr>
            </w:pPr>
            <w:r>
              <w:rPr>
                <w:i/>
              </w:rPr>
              <w:t>Naja nivea</w:t>
            </w:r>
          </w:p>
        </w:tc>
        <w:tc>
          <w:tcPr>
            <w:tcW w:w="995" w:type="dxa"/>
          </w:tcPr>
          <w:p w:rsidR="00135075" w:rsidRDefault="00135075" w:rsidP="00A74B4E">
            <w:r>
              <w:t>1.4 m</w:t>
            </w:r>
          </w:p>
        </w:tc>
        <w:tc>
          <w:tcPr>
            <w:tcW w:w="1148" w:type="dxa"/>
          </w:tcPr>
          <w:p w:rsidR="00135075" w:rsidRDefault="00135075" w:rsidP="00A74B4E">
            <w:r>
              <w:t>1.6 m</w:t>
            </w:r>
          </w:p>
        </w:tc>
        <w:tc>
          <w:tcPr>
            <w:tcW w:w="1687" w:type="dxa"/>
          </w:tcPr>
          <w:p w:rsidR="00135075" w:rsidRDefault="00135075" w:rsidP="00A74B4E">
            <w:r>
              <w:t>Savannah, Fynbos and Karoo</w:t>
            </w:r>
          </w:p>
        </w:tc>
        <w:tc>
          <w:tcPr>
            <w:tcW w:w="1560" w:type="dxa"/>
          </w:tcPr>
          <w:p w:rsidR="00135075" w:rsidRDefault="00135075" w:rsidP="00A74B4E">
            <w:r>
              <w:t>Day</w:t>
            </w:r>
          </w:p>
        </w:tc>
        <w:tc>
          <w:tcPr>
            <w:tcW w:w="1842" w:type="dxa"/>
          </w:tcPr>
          <w:p w:rsidR="00135075" w:rsidRDefault="00135075" w:rsidP="00A74B4E">
            <w:r>
              <w:t>Rodents, birds, snakes, lizards and toads</w:t>
            </w:r>
          </w:p>
        </w:tc>
        <w:tc>
          <w:tcPr>
            <w:tcW w:w="2013" w:type="dxa"/>
          </w:tcPr>
          <w:p w:rsidR="00135075" w:rsidRDefault="00135075" w:rsidP="00A74B4E">
            <w:r>
              <w:t>Neurotoxic</w:t>
            </w:r>
          </w:p>
        </w:tc>
        <w:tc>
          <w:tcPr>
            <w:tcW w:w="1541" w:type="dxa"/>
          </w:tcPr>
          <w:p w:rsidR="00135075" w:rsidRDefault="00135075" w:rsidP="00A74B4E">
            <w:r w:rsidRPr="00311109">
              <w:t>Fixed fangs</w:t>
            </w:r>
          </w:p>
        </w:tc>
      </w:tr>
      <w:tr w:rsidR="00135075" w:rsidTr="00A74B4E">
        <w:tc>
          <w:tcPr>
            <w:tcW w:w="1541" w:type="dxa"/>
          </w:tcPr>
          <w:p w:rsidR="00135075" w:rsidRDefault="00135075" w:rsidP="00A74B4E">
            <w:r>
              <w:t>Mozambique Spitting Cobra</w:t>
            </w:r>
          </w:p>
        </w:tc>
        <w:tc>
          <w:tcPr>
            <w:tcW w:w="1541" w:type="dxa"/>
          </w:tcPr>
          <w:p w:rsidR="00135075" w:rsidRPr="00FA6BC4" w:rsidRDefault="00135075" w:rsidP="00A74B4E">
            <w:pPr>
              <w:rPr>
                <w:i/>
              </w:rPr>
            </w:pPr>
            <w:r>
              <w:rPr>
                <w:i/>
              </w:rPr>
              <w:t>Naja mossambica</w:t>
            </w:r>
          </w:p>
        </w:tc>
        <w:tc>
          <w:tcPr>
            <w:tcW w:w="995" w:type="dxa"/>
          </w:tcPr>
          <w:p w:rsidR="00135075" w:rsidRDefault="00135075" w:rsidP="00A74B4E">
            <w:r>
              <w:t>1.2 m</w:t>
            </w:r>
          </w:p>
        </w:tc>
        <w:tc>
          <w:tcPr>
            <w:tcW w:w="1148" w:type="dxa"/>
          </w:tcPr>
          <w:p w:rsidR="00135075" w:rsidRDefault="00135075" w:rsidP="00A74B4E">
            <w:r>
              <w:t>1.5 m</w:t>
            </w:r>
          </w:p>
        </w:tc>
        <w:tc>
          <w:tcPr>
            <w:tcW w:w="1687" w:type="dxa"/>
          </w:tcPr>
          <w:p w:rsidR="00135075" w:rsidRDefault="00135075" w:rsidP="00A74B4E">
            <w:r>
              <w:t>Savannah and forests</w:t>
            </w:r>
          </w:p>
        </w:tc>
        <w:tc>
          <w:tcPr>
            <w:tcW w:w="1560" w:type="dxa"/>
          </w:tcPr>
          <w:p w:rsidR="00135075" w:rsidRDefault="00135075" w:rsidP="00A74B4E">
            <w:r>
              <w:t>Day</w:t>
            </w:r>
          </w:p>
        </w:tc>
        <w:tc>
          <w:tcPr>
            <w:tcW w:w="1842" w:type="dxa"/>
          </w:tcPr>
          <w:p w:rsidR="00135075" w:rsidRDefault="00135075" w:rsidP="00A74B4E">
            <w:r>
              <w:t>Toads, birds, lizards and snakes</w:t>
            </w:r>
          </w:p>
        </w:tc>
        <w:tc>
          <w:tcPr>
            <w:tcW w:w="2013" w:type="dxa"/>
          </w:tcPr>
          <w:p w:rsidR="00135075" w:rsidRDefault="00135075" w:rsidP="00A74B4E">
            <w:r>
              <w:t>Neurotoxic and cytotoxic</w:t>
            </w:r>
          </w:p>
        </w:tc>
        <w:tc>
          <w:tcPr>
            <w:tcW w:w="1541" w:type="dxa"/>
          </w:tcPr>
          <w:p w:rsidR="00135075" w:rsidRDefault="00135075" w:rsidP="00A74B4E">
            <w:r w:rsidRPr="00311109">
              <w:t>Fixed fangs</w:t>
            </w:r>
          </w:p>
        </w:tc>
      </w:tr>
      <w:tr w:rsidR="00135075" w:rsidTr="00A74B4E">
        <w:tc>
          <w:tcPr>
            <w:tcW w:w="1541" w:type="dxa"/>
          </w:tcPr>
          <w:p w:rsidR="00135075" w:rsidRDefault="00135075" w:rsidP="00A74B4E">
            <w:r>
              <w:t>Rinkhals</w:t>
            </w:r>
          </w:p>
        </w:tc>
        <w:tc>
          <w:tcPr>
            <w:tcW w:w="1541" w:type="dxa"/>
          </w:tcPr>
          <w:p w:rsidR="00135075" w:rsidRPr="00FA6BC4" w:rsidRDefault="00135075" w:rsidP="00A74B4E">
            <w:pPr>
              <w:rPr>
                <w:i/>
              </w:rPr>
            </w:pPr>
            <w:r>
              <w:rPr>
                <w:i/>
              </w:rPr>
              <w:t>Hemachatus haemachatus</w:t>
            </w:r>
          </w:p>
        </w:tc>
        <w:tc>
          <w:tcPr>
            <w:tcW w:w="995" w:type="dxa"/>
          </w:tcPr>
          <w:p w:rsidR="00135075" w:rsidRDefault="00135075" w:rsidP="00A74B4E">
            <w:r>
              <w:t>1 m</w:t>
            </w:r>
          </w:p>
        </w:tc>
        <w:tc>
          <w:tcPr>
            <w:tcW w:w="1148" w:type="dxa"/>
          </w:tcPr>
          <w:p w:rsidR="00135075" w:rsidRDefault="00135075" w:rsidP="00A74B4E">
            <w:r>
              <w:t>1.5 m</w:t>
            </w:r>
          </w:p>
        </w:tc>
        <w:tc>
          <w:tcPr>
            <w:tcW w:w="1687" w:type="dxa"/>
          </w:tcPr>
          <w:p w:rsidR="00135075" w:rsidRDefault="00135075" w:rsidP="00A74B4E">
            <w:r>
              <w:t>Grassland, savannah and forests</w:t>
            </w:r>
          </w:p>
        </w:tc>
        <w:tc>
          <w:tcPr>
            <w:tcW w:w="1560" w:type="dxa"/>
          </w:tcPr>
          <w:p w:rsidR="00135075" w:rsidRDefault="00135075" w:rsidP="00A74B4E">
            <w:r>
              <w:t>Day</w:t>
            </w:r>
          </w:p>
        </w:tc>
        <w:tc>
          <w:tcPr>
            <w:tcW w:w="1842" w:type="dxa"/>
          </w:tcPr>
          <w:p w:rsidR="00135075" w:rsidRDefault="00135075" w:rsidP="00A74B4E">
            <w:r>
              <w:t xml:space="preserve">Toads, lizards, rodents, </w:t>
            </w:r>
            <w:r w:rsidRPr="004E2498">
              <w:t>birds</w:t>
            </w:r>
            <w:r>
              <w:t xml:space="preserve"> and snakes </w:t>
            </w:r>
          </w:p>
        </w:tc>
        <w:tc>
          <w:tcPr>
            <w:tcW w:w="2013" w:type="dxa"/>
          </w:tcPr>
          <w:p w:rsidR="00135075" w:rsidRDefault="00135075" w:rsidP="00A74B4E">
            <w:r>
              <w:t>Neurotoxic and cytotoxic</w:t>
            </w:r>
          </w:p>
        </w:tc>
        <w:tc>
          <w:tcPr>
            <w:tcW w:w="1541" w:type="dxa"/>
          </w:tcPr>
          <w:p w:rsidR="00135075" w:rsidRDefault="00135075" w:rsidP="00A74B4E">
            <w:r w:rsidRPr="00311109">
              <w:t>Fixed fangs</w:t>
            </w:r>
          </w:p>
        </w:tc>
      </w:tr>
      <w:tr w:rsidR="00135075" w:rsidTr="00A74B4E">
        <w:tc>
          <w:tcPr>
            <w:tcW w:w="1541" w:type="dxa"/>
          </w:tcPr>
          <w:p w:rsidR="00135075" w:rsidRDefault="00135075" w:rsidP="00A74B4E">
            <w:r>
              <w:t>Puff Adder</w:t>
            </w:r>
          </w:p>
        </w:tc>
        <w:tc>
          <w:tcPr>
            <w:tcW w:w="1541" w:type="dxa"/>
          </w:tcPr>
          <w:p w:rsidR="00135075" w:rsidRPr="00FA6BC4" w:rsidRDefault="00135075" w:rsidP="00A74B4E">
            <w:pPr>
              <w:rPr>
                <w:i/>
              </w:rPr>
            </w:pPr>
            <w:r>
              <w:rPr>
                <w:i/>
              </w:rPr>
              <w:t>Bitis arietans</w:t>
            </w:r>
          </w:p>
        </w:tc>
        <w:tc>
          <w:tcPr>
            <w:tcW w:w="995" w:type="dxa"/>
          </w:tcPr>
          <w:p w:rsidR="00135075" w:rsidRDefault="00135075" w:rsidP="00A74B4E">
            <w:r w:rsidRPr="007E04BA">
              <w:t>0.9 m</w:t>
            </w:r>
          </w:p>
        </w:tc>
        <w:tc>
          <w:tcPr>
            <w:tcW w:w="1148" w:type="dxa"/>
          </w:tcPr>
          <w:p w:rsidR="00135075" w:rsidRDefault="00135075" w:rsidP="00A74B4E">
            <w:r w:rsidRPr="007E04BA">
              <w:t>1.4 m</w:t>
            </w:r>
          </w:p>
        </w:tc>
        <w:tc>
          <w:tcPr>
            <w:tcW w:w="1687" w:type="dxa"/>
          </w:tcPr>
          <w:p w:rsidR="00135075" w:rsidRDefault="00135075" w:rsidP="00A74B4E">
            <w:r>
              <w:t>Various habitats</w:t>
            </w:r>
          </w:p>
        </w:tc>
        <w:tc>
          <w:tcPr>
            <w:tcW w:w="1560" w:type="dxa"/>
          </w:tcPr>
          <w:p w:rsidR="00135075" w:rsidRDefault="00135075" w:rsidP="00A74B4E">
            <w:r>
              <w:t>Night</w:t>
            </w:r>
          </w:p>
        </w:tc>
        <w:tc>
          <w:tcPr>
            <w:tcW w:w="1842" w:type="dxa"/>
          </w:tcPr>
          <w:p w:rsidR="00135075" w:rsidRDefault="00135075" w:rsidP="00A74B4E">
            <w:r>
              <w:t>Rabbits, birds, lizards, toads and snakes</w:t>
            </w:r>
          </w:p>
        </w:tc>
        <w:tc>
          <w:tcPr>
            <w:tcW w:w="2013" w:type="dxa"/>
          </w:tcPr>
          <w:p w:rsidR="00135075" w:rsidRDefault="00135075" w:rsidP="00A74B4E">
            <w:r>
              <w:t>Cytotoxic</w:t>
            </w:r>
          </w:p>
        </w:tc>
        <w:tc>
          <w:tcPr>
            <w:tcW w:w="1541" w:type="dxa"/>
          </w:tcPr>
          <w:p w:rsidR="00135075" w:rsidRDefault="00135075" w:rsidP="00A74B4E">
            <w:r>
              <w:t>Hinged fangs</w:t>
            </w:r>
          </w:p>
        </w:tc>
      </w:tr>
      <w:tr w:rsidR="00135075" w:rsidTr="00A74B4E">
        <w:tc>
          <w:tcPr>
            <w:tcW w:w="1541" w:type="dxa"/>
          </w:tcPr>
          <w:p w:rsidR="00135075" w:rsidRDefault="00135075" w:rsidP="00A74B4E">
            <w:r>
              <w:t>Gaboon Adder</w:t>
            </w:r>
          </w:p>
        </w:tc>
        <w:tc>
          <w:tcPr>
            <w:tcW w:w="1541" w:type="dxa"/>
          </w:tcPr>
          <w:p w:rsidR="00135075" w:rsidRDefault="00135075" w:rsidP="00A74B4E">
            <w:pPr>
              <w:rPr>
                <w:i/>
              </w:rPr>
            </w:pPr>
            <w:r>
              <w:rPr>
                <w:i/>
              </w:rPr>
              <w:t>Bitis gabonica</w:t>
            </w:r>
          </w:p>
        </w:tc>
        <w:tc>
          <w:tcPr>
            <w:tcW w:w="995" w:type="dxa"/>
          </w:tcPr>
          <w:p w:rsidR="00135075" w:rsidRDefault="00135075" w:rsidP="00A74B4E">
            <w:r>
              <w:t>0.9 m</w:t>
            </w:r>
          </w:p>
        </w:tc>
        <w:tc>
          <w:tcPr>
            <w:tcW w:w="1148" w:type="dxa"/>
          </w:tcPr>
          <w:p w:rsidR="00135075" w:rsidRDefault="00135075" w:rsidP="00A74B4E">
            <w:r>
              <w:t>1.2 m</w:t>
            </w:r>
          </w:p>
        </w:tc>
        <w:tc>
          <w:tcPr>
            <w:tcW w:w="1687" w:type="dxa"/>
          </w:tcPr>
          <w:p w:rsidR="00135075" w:rsidRDefault="00135075" w:rsidP="00F72008">
            <w:r>
              <w:t>Forests and savannah</w:t>
            </w:r>
          </w:p>
        </w:tc>
        <w:tc>
          <w:tcPr>
            <w:tcW w:w="1560" w:type="dxa"/>
          </w:tcPr>
          <w:p w:rsidR="00135075" w:rsidRDefault="00135075" w:rsidP="00A74B4E">
            <w:r>
              <w:t>Night</w:t>
            </w:r>
          </w:p>
        </w:tc>
        <w:tc>
          <w:tcPr>
            <w:tcW w:w="1842" w:type="dxa"/>
          </w:tcPr>
          <w:p w:rsidR="00135075" w:rsidRDefault="00135075" w:rsidP="00A74B4E">
            <w:r>
              <w:t>Rabbits, birds, toads and monkeys</w:t>
            </w:r>
          </w:p>
        </w:tc>
        <w:tc>
          <w:tcPr>
            <w:tcW w:w="2013" w:type="dxa"/>
          </w:tcPr>
          <w:p w:rsidR="00135075" w:rsidRDefault="00135075" w:rsidP="00A74B4E">
            <w:r>
              <w:t>Cytotoxic</w:t>
            </w:r>
          </w:p>
        </w:tc>
        <w:tc>
          <w:tcPr>
            <w:tcW w:w="1541" w:type="dxa"/>
          </w:tcPr>
          <w:p w:rsidR="00135075" w:rsidRDefault="00135075" w:rsidP="00A74B4E">
            <w:r>
              <w:t>Hinged fangs</w:t>
            </w:r>
          </w:p>
        </w:tc>
      </w:tr>
      <w:tr w:rsidR="00135075" w:rsidTr="00A74B4E">
        <w:tc>
          <w:tcPr>
            <w:tcW w:w="1541" w:type="dxa"/>
          </w:tcPr>
          <w:p w:rsidR="00135075" w:rsidRDefault="00135075" w:rsidP="00A74B4E">
            <w:r>
              <w:t>Boomslang</w:t>
            </w:r>
          </w:p>
        </w:tc>
        <w:tc>
          <w:tcPr>
            <w:tcW w:w="1541" w:type="dxa"/>
          </w:tcPr>
          <w:p w:rsidR="00135075" w:rsidRPr="00FA6BC4" w:rsidRDefault="00135075" w:rsidP="00A74B4E">
            <w:pPr>
              <w:rPr>
                <w:i/>
              </w:rPr>
            </w:pPr>
            <w:r w:rsidRPr="00F24565">
              <w:rPr>
                <w:i/>
              </w:rPr>
              <w:t>Dispholidus typus</w:t>
            </w:r>
          </w:p>
        </w:tc>
        <w:tc>
          <w:tcPr>
            <w:tcW w:w="995" w:type="dxa"/>
          </w:tcPr>
          <w:p w:rsidR="00135075" w:rsidRDefault="00135075" w:rsidP="00A74B4E">
            <w:r>
              <w:t>1.5 m</w:t>
            </w:r>
          </w:p>
        </w:tc>
        <w:tc>
          <w:tcPr>
            <w:tcW w:w="1148" w:type="dxa"/>
          </w:tcPr>
          <w:p w:rsidR="00135075" w:rsidRDefault="00135075" w:rsidP="00A74B4E">
            <w:r>
              <w:t>2 m</w:t>
            </w:r>
          </w:p>
        </w:tc>
        <w:tc>
          <w:tcPr>
            <w:tcW w:w="1687" w:type="dxa"/>
          </w:tcPr>
          <w:p w:rsidR="00135075" w:rsidRDefault="00135075" w:rsidP="00A74B4E">
            <w:r>
              <w:t>Savannah, forests and grassland</w:t>
            </w:r>
          </w:p>
        </w:tc>
        <w:tc>
          <w:tcPr>
            <w:tcW w:w="1560" w:type="dxa"/>
          </w:tcPr>
          <w:p w:rsidR="00135075" w:rsidRDefault="00135075" w:rsidP="00A74B4E">
            <w:r>
              <w:t>Day</w:t>
            </w:r>
          </w:p>
        </w:tc>
        <w:tc>
          <w:tcPr>
            <w:tcW w:w="1842" w:type="dxa"/>
          </w:tcPr>
          <w:p w:rsidR="00135075" w:rsidRDefault="00135075" w:rsidP="00A74B4E">
            <w:r>
              <w:t>Chameleons, birds, frogs and small mammals</w:t>
            </w:r>
          </w:p>
        </w:tc>
        <w:tc>
          <w:tcPr>
            <w:tcW w:w="2013" w:type="dxa"/>
          </w:tcPr>
          <w:p w:rsidR="00135075" w:rsidRDefault="00135075" w:rsidP="00A74B4E">
            <w:r>
              <w:t>Hemotoxic</w:t>
            </w:r>
          </w:p>
        </w:tc>
        <w:tc>
          <w:tcPr>
            <w:tcW w:w="1541" w:type="dxa"/>
          </w:tcPr>
          <w:p w:rsidR="00135075" w:rsidRDefault="00135075" w:rsidP="00A74B4E">
            <w:r>
              <w:t>Rear fangs</w:t>
            </w:r>
          </w:p>
        </w:tc>
      </w:tr>
      <w:tr w:rsidR="00135075" w:rsidTr="00A74B4E">
        <w:tc>
          <w:tcPr>
            <w:tcW w:w="1541" w:type="dxa"/>
          </w:tcPr>
          <w:p w:rsidR="00135075" w:rsidRDefault="00135075" w:rsidP="00A74B4E">
            <w:r>
              <w:t>Twig Snake</w:t>
            </w:r>
          </w:p>
        </w:tc>
        <w:tc>
          <w:tcPr>
            <w:tcW w:w="1541" w:type="dxa"/>
          </w:tcPr>
          <w:p w:rsidR="00135075" w:rsidRPr="00FA6BC4" w:rsidRDefault="00135075" w:rsidP="00A74B4E">
            <w:pPr>
              <w:rPr>
                <w:i/>
              </w:rPr>
            </w:pPr>
            <w:r>
              <w:rPr>
                <w:i/>
              </w:rPr>
              <w:t>T</w:t>
            </w:r>
            <w:r w:rsidRPr="00F24565">
              <w:rPr>
                <w:i/>
              </w:rPr>
              <w:t>helotornis capensis</w:t>
            </w:r>
          </w:p>
        </w:tc>
        <w:tc>
          <w:tcPr>
            <w:tcW w:w="995" w:type="dxa"/>
          </w:tcPr>
          <w:p w:rsidR="00135075" w:rsidRDefault="00135075" w:rsidP="00A74B4E">
            <w:r>
              <w:t>1.2 m</w:t>
            </w:r>
          </w:p>
        </w:tc>
        <w:tc>
          <w:tcPr>
            <w:tcW w:w="1148" w:type="dxa"/>
          </w:tcPr>
          <w:p w:rsidR="00135075" w:rsidRDefault="00135075" w:rsidP="00A74B4E">
            <w:r>
              <w:t>1.47 m</w:t>
            </w:r>
          </w:p>
        </w:tc>
        <w:tc>
          <w:tcPr>
            <w:tcW w:w="1687" w:type="dxa"/>
          </w:tcPr>
          <w:p w:rsidR="00135075" w:rsidRDefault="00135075" w:rsidP="00A74B4E">
            <w:r>
              <w:t>Savannah and forests</w:t>
            </w:r>
          </w:p>
        </w:tc>
        <w:tc>
          <w:tcPr>
            <w:tcW w:w="1560" w:type="dxa"/>
          </w:tcPr>
          <w:p w:rsidR="00135075" w:rsidRDefault="00135075" w:rsidP="00A74B4E">
            <w:r>
              <w:t>Day</w:t>
            </w:r>
          </w:p>
        </w:tc>
        <w:tc>
          <w:tcPr>
            <w:tcW w:w="1842" w:type="dxa"/>
          </w:tcPr>
          <w:p w:rsidR="00135075" w:rsidRDefault="00135075" w:rsidP="00A74B4E">
            <w:r>
              <w:t>Lizards, frogs, birds and snakes</w:t>
            </w:r>
          </w:p>
        </w:tc>
        <w:tc>
          <w:tcPr>
            <w:tcW w:w="2013" w:type="dxa"/>
          </w:tcPr>
          <w:p w:rsidR="00135075" w:rsidRDefault="00135075" w:rsidP="00A74B4E">
            <w:r>
              <w:t>Hemotoxic</w:t>
            </w:r>
          </w:p>
        </w:tc>
        <w:tc>
          <w:tcPr>
            <w:tcW w:w="1541" w:type="dxa"/>
          </w:tcPr>
          <w:p w:rsidR="00135075" w:rsidRDefault="00135075" w:rsidP="00A74B4E">
            <w:r>
              <w:t>Rear fangs</w:t>
            </w:r>
          </w:p>
        </w:tc>
      </w:tr>
    </w:tbl>
    <w:p w:rsidR="003116D2" w:rsidRDefault="003116D2" w:rsidP="00C4160A">
      <w:pPr>
        <w:spacing w:before="120"/>
        <w:rPr>
          <w:b/>
          <w:sz w:val="32"/>
          <w:szCs w:val="36"/>
        </w:rPr>
        <w:sectPr w:rsidR="003116D2" w:rsidSect="0094135D">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pPr>
    </w:p>
    <w:p w:rsidR="00537096" w:rsidRDefault="00D351A1" w:rsidP="00C4160A">
      <w:pPr>
        <w:spacing w:before="120"/>
        <w:rPr>
          <w:b/>
          <w:sz w:val="32"/>
          <w:szCs w:val="36"/>
        </w:rPr>
      </w:pPr>
      <w:r w:rsidRPr="00573F17">
        <w:rPr>
          <w:b/>
          <w:sz w:val="32"/>
          <w:szCs w:val="36"/>
        </w:rPr>
        <w:lastRenderedPageBreak/>
        <w:t>Bibliography</w:t>
      </w:r>
    </w:p>
    <w:p w:rsidR="00DA5148" w:rsidRPr="00DA5148" w:rsidRDefault="00DA5148" w:rsidP="00655254"/>
    <w:sectPr w:rsidR="00DA5148" w:rsidRPr="00DA5148" w:rsidSect="0094135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E76" w:rsidRDefault="00612E76" w:rsidP="00F7004F">
      <w:pPr>
        <w:spacing w:after="0" w:line="240" w:lineRule="auto"/>
      </w:pPr>
      <w:r>
        <w:separator/>
      </w:r>
    </w:p>
  </w:endnote>
  <w:endnote w:type="continuationSeparator" w:id="0">
    <w:p w:rsidR="00612E76" w:rsidRDefault="00612E76" w:rsidP="00F70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D27" w:rsidRDefault="00ED5D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D27" w:rsidRDefault="00ED5D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D27" w:rsidRDefault="00ED5D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E76" w:rsidRDefault="00612E76" w:rsidP="00F7004F">
      <w:pPr>
        <w:spacing w:after="0" w:line="240" w:lineRule="auto"/>
      </w:pPr>
      <w:r>
        <w:separator/>
      </w:r>
    </w:p>
  </w:footnote>
  <w:footnote w:type="continuationSeparator" w:id="0">
    <w:p w:rsidR="00612E76" w:rsidRDefault="00612E76" w:rsidP="00F700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D27" w:rsidRDefault="00ED5D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D27" w:rsidRDefault="00ED5D2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D27" w:rsidRDefault="00ED5D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116B3"/>
    <w:multiLevelType w:val="hybridMultilevel"/>
    <w:tmpl w:val="2500C6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182A4914"/>
    <w:multiLevelType w:val="hybridMultilevel"/>
    <w:tmpl w:val="9C5E67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2CAE4F90"/>
    <w:multiLevelType w:val="hybridMultilevel"/>
    <w:tmpl w:val="271824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4B041716"/>
    <w:multiLevelType w:val="hybridMultilevel"/>
    <w:tmpl w:val="CFF230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4FCD23AB"/>
    <w:multiLevelType w:val="hybridMultilevel"/>
    <w:tmpl w:val="20888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52042AAC"/>
    <w:multiLevelType w:val="hybridMultilevel"/>
    <w:tmpl w:val="6E2C13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5D584C85"/>
    <w:multiLevelType w:val="hybridMultilevel"/>
    <w:tmpl w:val="8F7E75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69BF0306"/>
    <w:multiLevelType w:val="hybridMultilevel"/>
    <w:tmpl w:val="57DADED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7E530056"/>
    <w:multiLevelType w:val="hybridMultilevel"/>
    <w:tmpl w:val="3F4CB6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7F2F0D29"/>
    <w:multiLevelType w:val="hybridMultilevel"/>
    <w:tmpl w:val="30E8B9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8"/>
  </w:num>
  <w:num w:numId="4">
    <w:abstractNumId w:val="6"/>
  </w:num>
  <w:num w:numId="5">
    <w:abstractNumId w:val="9"/>
  </w:num>
  <w:num w:numId="6">
    <w:abstractNumId w:val="4"/>
  </w:num>
  <w:num w:numId="7">
    <w:abstractNumId w:val="5"/>
  </w:num>
  <w:num w:numId="8">
    <w:abstractNumId w:val="7"/>
  </w:num>
  <w:num w:numId="9">
    <w:abstractNumId w:val="1"/>
  </w:num>
  <w:num w:numId="1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zanne">
    <w15:presenceInfo w15:providerId="None" w15:userId="Suzan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338"/>
    <w:rsid w:val="00004E2D"/>
    <w:rsid w:val="000057AA"/>
    <w:rsid w:val="000238B6"/>
    <w:rsid w:val="00083DE4"/>
    <w:rsid w:val="000B2FDC"/>
    <w:rsid w:val="000B455F"/>
    <w:rsid w:val="000C0423"/>
    <w:rsid w:val="000D5AA0"/>
    <w:rsid w:val="00103472"/>
    <w:rsid w:val="00132CAE"/>
    <w:rsid w:val="00133310"/>
    <w:rsid w:val="00133899"/>
    <w:rsid w:val="00135075"/>
    <w:rsid w:val="001367C3"/>
    <w:rsid w:val="001703F8"/>
    <w:rsid w:val="001737CF"/>
    <w:rsid w:val="00174CAF"/>
    <w:rsid w:val="00190607"/>
    <w:rsid w:val="001977BF"/>
    <w:rsid w:val="001C7A00"/>
    <w:rsid w:val="001D0519"/>
    <w:rsid w:val="001D6AC6"/>
    <w:rsid w:val="001F32C2"/>
    <w:rsid w:val="00201A89"/>
    <w:rsid w:val="002208F9"/>
    <w:rsid w:val="002305EC"/>
    <w:rsid w:val="0023605A"/>
    <w:rsid w:val="00255401"/>
    <w:rsid w:val="002727C2"/>
    <w:rsid w:val="002754F2"/>
    <w:rsid w:val="002864F9"/>
    <w:rsid w:val="00290412"/>
    <w:rsid w:val="002946A4"/>
    <w:rsid w:val="0029574E"/>
    <w:rsid w:val="0029779F"/>
    <w:rsid w:val="002A5C7A"/>
    <w:rsid w:val="002C1492"/>
    <w:rsid w:val="002C68CF"/>
    <w:rsid w:val="002D7016"/>
    <w:rsid w:val="003116D2"/>
    <w:rsid w:val="00315714"/>
    <w:rsid w:val="00316876"/>
    <w:rsid w:val="00317B8F"/>
    <w:rsid w:val="00321C37"/>
    <w:rsid w:val="003364A8"/>
    <w:rsid w:val="003566E1"/>
    <w:rsid w:val="003603E8"/>
    <w:rsid w:val="0036485D"/>
    <w:rsid w:val="00374151"/>
    <w:rsid w:val="0038353D"/>
    <w:rsid w:val="003914C3"/>
    <w:rsid w:val="003A0637"/>
    <w:rsid w:val="003A1387"/>
    <w:rsid w:val="003A4057"/>
    <w:rsid w:val="003C20CE"/>
    <w:rsid w:val="003C79A1"/>
    <w:rsid w:val="003D5E3D"/>
    <w:rsid w:val="003E11D3"/>
    <w:rsid w:val="003E47DD"/>
    <w:rsid w:val="003E4DDC"/>
    <w:rsid w:val="00401CCB"/>
    <w:rsid w:val="004064EF"/>
    <w:rsid w:val="00420E61"/>
    <w:rsid w:val="00435970"/>
    <w:rsid w:val="004600E8"/>
    <w:rsid w:val="00465CAA"/>
    <w:rsid w:val="00467571"/>
    <w:rsid w:val="0048560E"/>
    <w:rsid w:val="00491E6A"/>
    <w:rsid w:val="004A1EE3"/>
    <w:rsid w:val="004A2109"/>
    <w:rsid w:val="004B0C49"/>
    <w:rsid w:val="004B1C01"/>
    <w:rsid w:val="00505D9C"/>
    <w:rsid w:val="005176C2"/>
    <w:rsid w:val="00521E0E"/>
    <w:rsid w:val="00525345"/>
    <w:rsid w:val="00525A3C"/>
    <w:rsid w:val="005355EE"/>
    <w:rsid w:val="00537096"/>
    <w:rsid w:val="00573F17"/>
    <w:rsid w:val="005871DA"/>
    <w:rsid w:val="005A162E"/>
    <w:rsid w:val="005B57C9"/>
    <w:rsid w:val="005D2EBD"/>
    <w:rsid w:val="005D7C66"/>
    <w:rsid w:val="005E5F1E"/>
    <w:rsid w:val="005F750C"/>
    <w:rsid w:val="006006D1"/>
    <w:rsid w:val="00612E76"/>
    <w:rsid w:val="0063327F"/>
    <w:rsid w:val="00636670"/>
    <w:rsid w:val="00644B8E"/>
    <w:rsid w:val="00646C78"/>
    <w:rsid w:val="00655254"/>
    <w:rsid w:val="00665971"/>
    <w:rsid w:val="00683275"/>
    <w:rsid w:val="006B00BA"/>
    <w:rsid w:val="006E22DE"/>
    <w:rsid w:val="00710C90"/>
    <w:rsid w:val="0071730F"/>
    <w:rsid w:val="007301E4"/>
    <w:rsid w:val="0075354A"/>
    <w:rsid w:val="00772EFD"/>
    <w:rsid w:val="007E4543"/>
    <w:rsid w:val="007F5644"/>
    <w:rsid w:val="007F6C05"/>
    <w:rsid w:val="007F788D"/>
    <w:rsid w:val="00824D5C"/>
    <w:rsid w:val="008255EF"/>
    <w:rsid w:val="0082622D"/>
    <w:rsid w:val="008321A5"/>
    <w:rsid w:val="00840871"/>
    <w:rsid w:val="00841CB3"/>
    <w:rsid w:val="00861DB9"/>
    <w:rsid w:val="00880B62"/>
    <w:rsid w:val="00887B80"/>
    <w:rsid w:val="00892DD6"/>
    <w:rsid w:val="008A0C17"/>
    <w:rsid w:val="008A2E09"/>
    <w:rsid w:val="008B0940"/>
    <w:rsid w:val="008C20BA"/>
    <w:rsid w:val="008C646F"/>
    <w:rsid w:val="008E1962"/>
    <w:rsid w:val="008E3499"/>
    <w:rsid w:val="00903AA5"/>
    <w:rsid w:val="00905734"/>
    <w:rsid w:val="00913CCE"/>
    <w:rsid w:val="00915650"/>
    <w:rsid w:val="00915F0D"/>
    <w:rsid w:val="009268CC"/>
    <w:rsid w:val="009273FF"/>
    <w:rsid w:val="0094135D"/>
    <w:rsid w:val="009468DB"/>
    <w:rsid w:val="00965FEA"/>
    <w:rsid w:val="00966CBF"/>
    <w:rsid w:val="0098232A"/>
    <w:rsid w:val="00982C82"/>
    <w:rsid w:val="00985CEE"/>
    <w:rsid w:val="009D2990"/>
    <w:rsid w:val="009F4DA8"/>
    <w:rsid w:val="00A165FA"/>
    <w:rsid w:val="00A24C82"/>
    <w:rsid w:val="00A33116"/>
    <w:rsid w:val="00A40A10"/>
    <w:rsid w:val="00A43314"/>
    <w:rsid w:val="00A50F4B"/>
    <w:rsid w:val="00A611DE"/>
    <w:rsid w:val="00A6647D"/>
    <w:rsid w:val="00A76DFD"/>
    <w:rsid w:val="00A80D7C"/>
    <w:rsid w:val="00AC1506"/>
    <w:rsid w:val="00AC23B1"/>
    <w:rsid w:val="00AE5F64"/>
    <w:rsid w:val="00AF7C95"/>
    <w:rsid w:val="00B12369"/>
    <w:rsid w:val="00B14C9E"/>
    <w:rsid w:val="00B203CC"/>
    <w:rsid w:val="00B22C61"/>
    <w:rsid w:val="00B32133"/>
    <w:rsid w:val="00B363DA"/>
    <w:rsid w:val="00B410D9"/>
    <w:rsid w:val="00B42270"/>
    <w:rsid w:val="00BA5FEB"/>
    <w:rsid w:val="00BB4B4B"/>
    <w:rsid w:val="00BB6D23"/>
    <w:rsid w:val="00BE45E3"/>
    <w:rsid w:val="00BF7098"/>
    <w:rsid w:val="00C21F28"/>
    <w:rsid w:val="00C3297A"/>
    <w:rsid w:val="00C4160A"/>
    <w:rsid w:val="00C576EE"/>
    <w:rsid w:val="00C93138"/>
    <w:rsid w:val="00CA3EE0"/>
    <w:rsid w:val="00CA5CF9"/>
    <w:rsid w:val="00CA6C76"/>
    <w:rsid w:val="00CA7A2B"/>
    <w:rsid w:val="00CB7F40"/>
    <w:rsid w:val="00CC05B4"/>
    <w:rsid w:val="00CC339C"/>
    <w:rsid w:val="00CC3D59"/>
    <w:rsid w:val="00CC52AB"/>
    <w:rsid w:val="00CC5321"/>
    <w:rsid w:val="00CE63B6"/>
    <w:rsid w:val="00CF73AD"/>
    <w:rsid w:val="00D17F16"/>
    <w:rsid w:val="00D25499"/>
    <w:rsid w:val="00D33D79"/>
    <w:rsid w:val="00D351A1"/>
    <w:rsid w:val="00D43334"/>
    <w:rsid w:val="00D550DF"/>
    <w:rsid w:val="00D72796"/>
    <w:rsid w:val="00D8217F"/>
    <w:rsid w:val="00D824B8"/>
    <w:rsid w:val="00D87A25"/>
    <w:rsid w:val="00DA2631"/>
    <w:rsid w:val="00DA5148"/>
    <w:rsid w:val="00E03EE3"/>
    <w:rsid w:val="00E2103B"/>
    <w:rsid w:val="00EA7D26"/>
    <w:rsid w:val="00EC75D3"/>
    <w:rsid w:val="00ED5D27"/>
    <w:rsid w:val="00ED755B"/>
    <w:rsid w:val="00EF499E"/>
    <w:rsid w:val="00F0459A"/>
    <w:rsid w:val="00F04D35"/>
    <w:rsid w:val="00F064C6"/>
    <w:rsid w:val="00F069DD"/>
    <w:rsid w:val="00F06D60"/>
    <w:rsid w:val="00F15071"/>
    <w:rsid w:val="00F15E5D"/>
    <w:rsid w:val="00F37338"/>
    <w:rsid w:val="00F416E5"/>
    <w:rsid w:val="00F43525"/>
    <w:rsid w:val="00F47667"/>
    <w:rsid w:val="00F7004F"/>
    <w:rsid w:val="00F72008"/>
    <w:rsid w:val="00F8011D"/>
    <w:rsid w:val="00F87F0B"/>
    <w:rsid w:val="00FA4BA0"/>
    <w:rsid w:val="00FC5607"/>
    <w:rsid w:val="00FC7B04"/>
    <w:rsid w:val="00FD12C8"/>
    <w:rsid w:val="00FF49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EE3"/>
  </w:style>
  <w:style w:type="paragraph" w:styleId="Heading1">
    <w:name w:val="heading 1"/>
    <w:basedOn w:val="Normal"/>
    <w:next w:val="Normal"/>
    <w:link w:val="Heading1Char"/>
    <w:uiPriority w:val="9"/>
    <w:qFormat/>
    <w:rsid w:val="003566E1"/>
    <w:pPr>
      <w:keepNext/>
      <w:keepLines/>
      <w:spacing w:before="240" w:after="240"/>
      <w:outlineLvl w:val="0"/>
    </w:pPr>
    <w:rPr>
      <w:rFonts w:asciiTheme="majorHAnsi" w:eastAsiaTheme="majorEastAsia" w:hAnsiTheme="majorHAnsi" w:cstheme="majorBidi"/>
      <w:b/>
      <w:bCs/>
      <w:color w:val="632423" w:themeColor="accent2" w:themeShade="80"/>
      <w:sz w:val="32"/>
      <w:szCs w:val="28"/>
    </w:rPr>
  </w:style>
  <w:style w:type="paragraph" w:styleId="Heading2">
    <w:name w:val="heading 2"/>
    <w:basedOn w:val="Normal"/>
    <w:next w:val="Normal"/>
    <w:link w:val="Heading2Char"/>
    <w:uiPriority w:val="9"/>
    <w:unhideWhenUsed/>
    <w:qFormat/>
    <w:rsid w:val="003E11D3"/>
    <w:pPr>
      <w:keepNext/>
      <w:keepLines/>
      <w:spacing w:before="200" w:after="120"/>
      <w:outlineLvl w:val="1"/>
    </w:pPr>
    <w:rPr>
      <w:rFonts w:asciiTheme="majorHAnsi" w:eastAsiaTheme="majorEastAsia" w:hAnsiTheme="majorHAnsi" w:cstheme="majorBidi"/>
      <w:b/>
      <w:bCs/>
      <w:color w:val="943634" w:themeColor="accent2" w:themeShade="BF"/>
      <w:sz w:val="30"/>
      <w:szCs w:val="26"/>
    </w:rPr>
  </w:style>
  <w:style w:type="paragraph" w:styleId="Heading3">
    <w:name w:val="heading 3"/>
    <w:basedOn w:val="Normal"/>
    <w:next w:val="Normal"/>
    <w:link w:val="Heading3Char"/>
    <w:uiPriority w:val="9"/>
    <w:unhideWhenUsed/>
    <w:qFormat/>
    <w:rsid w:val="006B00BA"/>
    <w:pPr>
      <w:keepNext/>
      <w:spacing w:before="200" w:after="12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5607"/>
    <w:pPr>
      <w:ind w:left="720"/>
      <w:contextualSpacing/>
    </w:pPr>
  </w:style>
  <w:style w:type="character" w:styleId="Hyperlink">
    <w:name w:val="Hyperlink"/>
    <w:basedOn w:val="DefaultParagraphFont"/>
    <w:uiPriority w:val="99"/>
    <w:unhideWhenUsed/>
    <w:rsid w:val="00491E6A"/>
    <w:rPr>
      <w:color w:val="0000FF" w:themeColor="hyperlink"/>
      <w:u w:val="single"/>
    </w:rPr>
  </w:style>
  <w:style w:type="paragraph" w:styleId="BalloonText">
    <w:name w:val="Balloon Text"/>
    <w:basedOn w:val="Normal"/>
    <w:link w:val="BalloonTextChar"/>
    <w:uiPriority w:val="99"/>
    <w:semiHidden/>
    <w:unhideWhenUsed/>
    <w:rsid w:val="003A13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1387"/>
    <w:rPr>
      <w:rFonts w:ascii="Segoe UI" w:hAnsi="Segoe UI" w:cs="Segoe UI"/>
      <w:sz w:val="18"/>
      <w:szCs w:val="18"/>
    </w:rPr>
  </w:style>
  <w:style w:type="table" w:styleId="TableGrid">
    <w:name w:val="Table Grid"/>
    <w:basedOn w:val="TableNormal"/>
    <w:uiPriority w:val="59"/>
    <w:rsid w:val="001350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F700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004F"/>
    <w:rPr>
      <w:sz w:val="20"/>
      <w:szCs w:val="20"/>
    </w:rPr>
  </w:style>
  <w:style w:type="character" w:styleId="FootnoteReference">
    <w:name w:val="footnote reference"/>
    <w:basedOn w:val="DefaultParagraphFont"/>
    <w:uiPriority w:val="99"/>
    <w:semiHidden/>
    <w:unhideWhenUsed/>
    <w:rsid w:val="00F7004F"/>
    <w:rPr>
      <w:vertAlign w:val="superscript"/>
    </w:rPr>
  </w:style>
  <w:style w:type="character" w:customStyle="1" w:styleId="Heading3Char">
    <w:name w:val="Heading 3 Char"/>
    <w:basedOn w:val="DefaultParagraphFont"/>
    <w:link w:val="Heading3"/>
    <w:uiPriority w:val="9"/>
    <w:rsid w:val="006B00BA"/>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rsid w:val="003E11D3"/>
    <w:rPr>
      <w:rFonts w:asciiTheme="majorHAnsi" w:eastAsiaTheme="majorEastAsia" w:hAnsiTheme="majorHAnsi" w:cstheme="majorBidi"/>
      <w:b/>
      <w:bCs/>
      <w:color w:val="943634" w:themeColor="accent2" w:themeShade="BF"/>
      <w:sz w:val="30"/>
      <w:szCs w:val="26"/>
    </w:rPr>
  </w:style>
  <w:style w:type="character" w:customStyle="1" w:styleId="Heading1Char">
    <w:name w:val="Heading 1 Char"/>
    <w:basedOn w:val="DefaultParagraphFont"/>
    <w:link w:val="Heading1"/>
    <w:uiPriority w:val="9"/>
    <w:rsid w:val="003566E1"/>
    <w:rPr>
      <w:rFonts w:asciiTheme="majorHAnsi" w:eastAsiaTheme="majorEastAsia" w:hAnsiTheme="majorHAnsi" w:cstheme="majorBidi"/>
      <w:b/>
      <w:bCs/>
      <w:color w:val="632423" w:themeColor="accent2" w:themeShade="80"/>
      <w:sz w:val="32"/>
      <w:szCs w:val="28"/>
    </w:rPr>
  </w:style>
  <w:style w:type="character" w:styleId="FollowedHyperlink">
    <w:name w:val="FollowedHyperlink"/>
    <w:basedOn w:val="DefaultParagraphFont"/>
    <w:uiPriority w:val="99"/>
    <w:semiHidden/>
    <w:unhideWhenUsed/>
    <w:rsid w:val="00FD12C8"/>
    <w:rPr>
      <w:color w:val="800080" w:themeColor="followedHyperlink"/>
      <w:u w:val="single"/>
    </w:rPr>
  </w:style>
  <w:style w:type="paragraph" w:styleId="Header">
    <w:name w:val="header"/>
    <w:basedOn w:val="Normal"/>
    <w:link w:val="HeaderChar"/>
    <w:uiPriority w:val="99"/>
    <w:unhideWhenUsed/>
    <w:rsid w:val="00ED5D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5D27"/>
  </w:style>
  <w:style w:type="paragraph" w:styleId="Footer">
    <w:name w:val="footer"/>
    <w:basedOn w:val="Normal"/>
    <w:link w:val="FooterChar"/>
    <w:uiPriority w:val="99"/>
    <w:unhideWhenUsed/>
    <w:rsid w:val="00ED5D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5D27"/>
  </w:style>
  <w:style w:type="paragraph" w:styleId="NoSpacing">
    <w:name w:val="No Spacing"/>
    <w:link w:val="NoSpacingChar"/>
    <w:uiPriority w:val="1"/>
    <w:qFormat/>
    <w:rsid w:val="00966CBF"/>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966CBF"/>
    <w:rPr>
      <w:rFonts w:eastAsiaTheme="minorEastAsia"/>
      <w:lang w:val="en-US" w:eastAsia="ja-JP"/>
    </w:rPr>
  </w:style>
  <w:style w:type="paragraph" w:styleId="Caption">
    <w:name w:val="caption"/>
    <w:basedOn w:val="Normal"/>
    <w:next w:val="Normal"/>
    <w:uiPriority w:val="35"/>
    <w:unhideWhenUsed/>
    <w:qFormat/>
    <w:rsid w:val="00915F0D"/>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EE3"/>
  </w:style>
  <w:style w:type="paragraph" w:styleId="Heading1">
    <w:name w:val="heading 1"/>
    <w:basedOn w:val="Normal"/>
    <w:next w:val="Normal"/>
    <w:link w:val="Heading1Char"/>
    <w:uiPriority w:val="9"/>
    <w:qFormat/>
    <w:rsid w:val="003566E1"/>
    <w:pPr>
      <w:keepNext/>
      <w:keepLines/>
      <w:spacing w:before="240" w:after="240"/>
      <w:outlineLvl w:val="0"/>
    </w:pPr>
    <w:rPr>
      <w:rFonts w:asciiTheme="majorHAnsi" w:eastAsiaTheme="majorEastAsia" w:hAnsiTheme="majorHAnsi" w:cstheme="majorBidi"/>
      <w:b/>
      <w:bCs/>
      <w:color w:val="632423" w:themeColor="accent2" w:themeShade="80"/>
      <w:sz w:val="32"/>
      <w:szCs w:val="28"/>
    </w:rPr>
  </w:style>
  <w:style w:type="paragraph" w:styleId="Heading2">
    <w:name w:val="heading 2"/>
    <w:basedOn w:val="Normal"/>
    <w:next w:val="Normal"/>
    <w:link w:val="Heading2Char"/>
    <w:uiPriority w:val="9"/>
    <w:unhideWhenUsed/>
    <w:qFormat/>
    <w:rsid w:val="003E11D3"/>
    <w:pPr>
      <w:keepNext/>
      <w:keepLines/>
      <w:spacing w:before="200" w:after="120"/>
      <w:outlineLvl w:val="1"/>
    </w:pPr>
    <w:rPr>
      <w:rFonts w:asciiTheme="majorHAnsi" w:eastAsiaTheme="majorEastAsia" w:hAnsiTheme="majorHAnsi" w:cstheme="majorBidi"/>
      <w:b/>
      <w:bCs/>
      <w:color w:val="943634" w:themeColor="accent2" w:themeShade="BF"/>
      <w:sz w:val="30"/>
      <w:szCs w:val="26"/>
    </w:rPr>
  </w:style>
  <w:style w:type="paragraph" w:styleId="Heading3">
    <w:name w:val="heading 3"/>
    <w:basedOn w:val="Normal"/>
    <w:next w:val="Normal"/>
    <w:link w:val="Heading3Char"/>
    <w:uiPriority w:val="9"/>
    <w:unhideWhenUsed/>
    <w:qFormat/>
    <w:rsid w:val="006B00BA"/>
    <w:pPr>
      <w:keepNext/>
      <w:spacing w:before="200" w:after="12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5607"/>
    <w:pPr>
      <w:ind w:left="720"/>
      <w:contextualSpacing/>
    </w:pPr>
  </w:style>
  <w:style w:type="character" w:styleId="Hyperlink">
    <w:name w:val="Hyperlink"/>
    <w:basedOn w:val="DefaultParagraphFont"/>
    <w:uiPriority w:val="99"/>
    <w:unhideWhenUsed/>
    <w:rsid w:val="00491E6A"/>
    <w:rPr>
      <w:color w:val="0000FF" w:themeColor="hyperlink"/>
      <w:u w:val="single"/>
    </w:rPr>
  </w:style>
  <w:style w:type="paragraph" w:styleId="BalloonText">
    <w:name w:val="Balloon Text"/>
    <w:basedOn w:val="Normal"/>
    <w:link w:val="BalloonTextChar"/>
    <w:uiPriority w:val="99"/>
    <w:semiHidden/>
    <w:unhideWhenUsed/>
    <w:rsid w:val="003A13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1387"/>
    <w:rPr>
      <w:rFonts w:ascii="Segoe UI" w:hAnsi="Segoe UI" w:cs="Segoe UI"/>
      <w:sz w:val="18"/>
      <w:szCs w:val="18"/>
    </w:rPr>
  </w:style>
  <w:style w:type="table" w:styleId="TableGrid">
    <w:name w:val="Table Grid"/>
    <w:basedOn w:val="TableNormal"/>
    <w:uiPriority w:val="59"/>
    <w:rsid w:val="001350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F700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004F"/>
    <w:rPr>
      <w:sz w:val="20"/>
      <w:szCs w:val="20"/>
    </w:rPr>
  </w:style>
  <w:style w:type="character" w:styleId="FootnoteReference">
    <w:name w:val="footnote reference"/>
    <w:basedOn w:val="DefaultParagraphFont"/>
    <w:uiPriority w:val="99"/>
    <w:semiHidden/>
    <w:unhideWhenUsed/>
    <w:rsid w:val="00F7004F"/>
    <w:rPr>
      <w:vertAlign w:val="superscript"/>
    </w:rPr>
  </w:style>
  <w:style w:type="character" w:customStyle="1" w:styleId="Heading3Char">
    <w:name w:val="Heading 3 Char"/>
    <w:basedOn w:val="DefaultParagraphFont"/>
    <w:link w:val="Heading3"/>
    <w:uiPriority w:val="9"/>
    <w:rsid w:val="006B00BA"/>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rsid w:val="003E11D3"/>
    <w:rPr>
      <w:rFonts w:asciiTheme="majorHAnsi" w:eastAsiaTheme="majorEastAsia" w:hAnsiTheme="majorHAnsi" w:cstheme="majorBidi"/>
      <w:b/>
      <w:bCs/>
      <w:color w:val="943634" w:themeColor="accent2" w:themeShade="BF"/>
      <w:sz w:val="30"/>
      <w:szCs w:val="26"/>
    </w:rPr>
  </w:style>
  <w:style w:type="character" w:customStyle="1" w:styleId="Heading1Char">
    <w:name w:val="Heading 1 Char"/>
    <w:basedOn w:val="DefaultParagraphFont"/>
    <w:link w:val="Heading1"/>
    <w:uiPriority w:val="9"/>
    <w:rsid w:val="003566E1"/>
    <w:rPr>
      <w:rFonts w:asciiTheme="majorHAnsi" w:eastAsiaTheme="majorEastAsia" w:hAnsiTheme="majorHAnsi" w:cstheme="majorBidi"/>
      <w:b/>
      <w:bCs/>
      <w:color w:val="632423" w:themeColor="accent2" w:themeShade="80"/>
      <w:sz w:val="32"/>
      <w:szCs w:val="28"/>
    </w:rPr>
  </w:style>
  <w:style w:type="character" w:styleId="FollowedHyperlink">
    <w:name w:val="FollowedHyperlink"/>
    <w:basedOn w:val="DefaultParagraphFont"/>
    <w:uiPriority w:val="99"/>
    <w:semiHidden/>
    <w:unhideWhenUsed/>
    <w:rsid w:val="00FD12C8"/>
    <w:rPr>
      <w:color w:val="800080" w:themeColor="followedHyperlink"/>
      <w:u w:val="single"/>
    </w:rPr>
  </w:style>
  <w:style w:type="paragraph" w:styleId="Header">
    <w:name w:val="header"/>
    <w:basedOn w:val="Normal"/>
    <w:link w:val="HeaderChar"/>
    <w:uiPriority w:val="99"/>
    <w:unhideWhenUsed/>
    <w:rsid w:val="00ED5D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5D27"/>
  </w:style>
  <w:style w:type="paragraph" w:styleId="Footer">
    <w:name w:val="footer"/>
    <w:basedOn w:val="Normal"/>
    <w:link w:val="FooterChar"/>
    <w:uiPriority w:val="99"/>
    <w:unhideWhenUsed/>
    <w:rsid w:val="00ED5D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5D27"/>
  </w:style>
  <w:style w:type="paragraph" w:styleId="NoSpacing">
    <w:name w:val="No Spacing"/>
    <w:link w:val="NoSpacingChar"/>
    <w:uiPriority w:val="1"/>
    <w:qFormat/>
    <w:rsid w:val="00966CBF"/>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966CBF"/>
    <w:rPr>
      <w:rFonts w:eastAsiaTheme="minorEastAsia"/>
      <w:lang w:val="en-US" w:eastAsia="ja-JP"/>
    </w:rPr>
  </w:style>
  <w:style w:type="paragraph" w:styleId="Caption">
    <w:name w:val="caption"/>
    <w:basedOn w:val="Normal"/>
    <w:next w:val="Normal"/>
    <w:uiPriority w:val="35"/>
    <w:unhideWhenUsed/>
    <w:qFormat/>
    <w:rsid w:val="00915F0D"/>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2014-05-19T00:00:00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Hun00</b:Tag>
    <b:SourceType>InternetSite</b:SourceType>
    <b:Guid>{B97BE3A2-0600-488B-AD43-1FD5674E30D8}</b:Guid>
    <b:Author>
      <b:Author>
        <b:NameList>
          <b:Person>
            <b:Last>Hunter</b:Last>
            <b:First>Susan</b:First>
          </b:Person>
        </b:NameList>
      </b:Author>
    </b:Author>
    <b:Title>The Rinkhals Spitting Cobra</b:Title>
    <b:InternetSiteTitle>Venemous Reptiles</b:InternetSiteTitle>
    <b:Year>2000</b:Year>
    <b:Month>10</b:Month>
    <b:Day>29</b:Day>
    <b:YearAccessed>2014</b:YearAccessed>
    <b:MonthAccessed>05</b:MonthAccessed>
    <b:URL>http://www.venomousreptiles.org/articles/34</b:URL>
    <b:RefOrder>1</b:RefOrder>
  </b:Source>
  <b:Source>
    <b:Tag>Emm10</b:Tag>
    <b:SourceType>Book</b:SourceType>
    <b:Guid>{B9F943B6-37CC-4FCD-97B2-57C88562D946}</b:Guid>
    <b:Author>
      <b:Author>
        <b:Corporate>Emmett &amp; Pattrick</b:Corporate>
      </b:Author>
    </b:Author>
    <b:Title>Game Ranger in Your Backpack – All-in-one interpretative guide to the Lowveld</b:Title>
    <b:Year>2010</b:Year>
    <b:City>Durban</b:City>
    <b:Publisher>Briza Publications</b:Publisher>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D931174-135F-4265-BAC6-561CA7EEA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7</Pages>
  <Words>1579</Words>
  <Characters>9003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Snakes of Sothern Africa</vt:lpstr>
    </vt:vector>
  </TitlesOfParts>
  <Company>Hewlett-Packard Company</Company>
  <LinksUpToDate>false</LinksUpToDate>
  <CharactersWithSpaces>10561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Snakes of Sothern Africa</dc:title>
  <dc:creator>J Jacobs</dc:creator>
  <cp:lastModifiedBy>Sandra</cp:lastModifiedBy>
  <cp:revision>5</cp:revision>
  <dcterms:created xsi:type="dcterms:W3CDTF">2014-05-26T08:22:00Z</dcterms:created>
  <dcterms:modified xsi:type="dcterms:W3CDTF">2014-05-31T21:56:00Z</dcterms:modified>
</cp:coreProperties>
</file>