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0D2E3" w14:textId="77777777" w:rsidR="00821BA2" w:rsidRDefault="00180F8B">
      <w:pPr>
        <w:rPr>
          <w:lang w:val="en-US"/>
        </w:rPr>
      </w:pPr>
      <w:bookmarkStart w:id="0" w:name="_GoBack"/>
      <w:bookmarkEnd w:id="0"/>
      <w:r w:rsidRPr="00A751F0">
        <w:rPr>
          <w:rStyle w:val="Heading1Char"/>
          <w:rPrChange w:id="1" w:author="Author">
            <w:rPr>
              <w:lang w:val="en-US"/>
            </w:rPr>
          </w:rPrChange>
        </w:rPr>
        <w:t>Virtual keyboards are</w:t>
      </w:r>
      <w:del w:id="2" w:author="Author">
        <w:r w:rsidRPr="00A751F0" w:rsidDel="009B0245">
          <w:rPr>
            <w:rStyle w:val="Heading1Char"/>
            <w:rPrChange w:id="3" w:author="Author">
              <w:rPr>
                <w:lang w:val="en-US"/>
              </w:rPr>
            </w:rPrChange>
          </w:rPr>
          <w:delText xml:space="preserve"> here</w:delText>
        </w:r>
      </w:del>
      <w:ins w:id="4" w:author="Author">
        <w:r w:rsidR="009B0245" w:rsidRPr="00A751F0">
          <w:rPr>
            <w:rStyle w:val="Heading1Char"/>
            <w:rPrChange w:id="5" w:author="Author">
              <w:rPr>
                <w:lang w:val="en-US"/>
              </w:rPr>
            </w:rPrChange>
          </w:rPr>
          <w:t xml:space="preserve"> available now</w:t>
        </w:r>
      </w:ins>
      <w:r>
        <w:rPr>
          <w:lang w:val="en-US"/>
        </w:rPr>
        <w:t>!</w:t>
      </w:r>
    </w:p>
    <w:p w14:paraId="38472921" w14:textId="77777777" w:rsidR="008907D6" w:rsidRDefault="00876F33">
      <w:pPr>
        <w:rPr>
          <w:lang w:val="en-US"/>
        </w:rPr>
      </w:pPr>
      <w:ins w:id="6" w:author="Author">
        <w:r>
          <w:rPr>
            <w:lang w:val="en-US"/>
          </w:rPr>
          <w:t>&gt;&gt;&gt;</w:t>
        </w:r>
      </w:ins>
      <w:r w:rsidR="008907D6">
        <w:rPr>
          <w:lang w:val="en-US"/>
        </w:rPr>
        <w:t xml:space="preserve">Virtual keyboards are keyboards that are projected on any </w:t>
      </w:r>
      <w:r w:rsidR="00E529BE">
        <w:rPr>
          <w:lang w:val="en-US"/>
        </w:rPr>
        <w:t xml:space="preserve">flat surface and </w:t>
      </w:r>
      <w:r w:rsidR="00D77253">
        <w:rPr>
          <w:lang w:val="en-US"/>
        </w:rPr>
        <w:t>are</w:t>
      </w:r>
      <w:r w:rsidR="00E529BE">
        <w:rPr>
          <w:lang w:val="en-US"/>
        </w:rPr>
        <w:t xml:space="preserve"> the size of full-sized keyboard</w:t>
      </w:r>
      <w:r w:rsidR="00D77253">
        <w:rPr>
          <w:lang w:val="en-US"/>
        </w:rPr>
        <w:t>s</w:t>
      </w:r>
      <w:r w:rsidR="00E529BE">
        <w:rPr>
          <w:lang w:val="en-US"/>
        </w:rPr>
        <w:t xml:space="preserve">. </w:t>
      </w:r>
      <w:r w:rsidR="008907D6">
        <w:rPr>
          <w:lang w:val="en-US"/>
        </w:rPr>
        <w:t xml:space="preserve"> When you move your </w:t>
      </w:r>
      <w:ins w:id="7" w:author="Author">
        <w:r>
          <w:rPr>
            <w:lang w:val="en-US"/>
          </w:rPr>
          <w:t xml:space="preserve">hand’s </w:t>
        </w:r>
      </w:ins>
      <w:r w:rsidR="008907D6">
        <w:rPr>
          <w:lang w:val="en-US"/>
        </w:rPr>
        <w:t>fingers on the flat surface the device that projects the image picks up the movement of your fingers and works like a keyboard.</w:t>
      </w:r>
      <w:ins w:id="8" w:author="Author">
        <w:r w:rsidR="009B0245">
          <w:rPr>
            <w:lang w:val="en-US"/>
          </w:rPr>
          <w:t xml:space="preserve"> These virtual keyboards use laser technology.</w:t>
        </w:r>
      </w:ins>
    </w:p>
    <w:p w14:paraId="1D01A896" w14:textId="77777777" w:rsidR="00844D60" w:rsidRDefault="00876F33">
      <w:pPr>
        <w:rPr>
          <w:lang w:val="en-US"/>
        </w:rPr>
      </w:pPr>
      <w:ins w:id="9" w:author="Author">
        <w:r>
          <w:rPr>
            <w:lang w:val="en-US"/>
          </w:rPr>
          <w:t>&gt;&gt;&gt;</w:t>
        </w:r>
      </w:ins>
      <w:r w:rsidR="00180F8B">
        <w:rPr>
          <w:lang w:val="en-US"/>
        </w:rPr>
        <w:t>Although</w:t>
      </w:r>
      <w:r w:rsidR="008907D6">
        <w:rPr>
          <w:lang w:val="en-US"/>
        </w:rPr>
        <w:t xml:space="preserve"> these</w:t>
      </w:r>
      <w:r w:rsidR="00180F8B">
        <w:rPr>
          <w:lang w:val="en-US"/>
        </w:rPr>
        <w:t xml:space="preserve"> virtual keyboards have been around for a while, they have been </w:t>
      </w:r>
      <w:del w:id="10" w:author="Author">
        <w:r w:rsidR="00180F8B" w:rsidDel="009B0245">
          <w:rPr>
            <w:lang w:val="en-US"/>
          </w:rPr>
          <w:delText xml:space="preserve">cumbersome </w:delText>
        </w:r>
      </w:del>
      <w:ins w:id="11" w:author="Author">
        <w:r w:rsidR="009B0245">
          <w:rPr>
            <w:lang w:val="en-US"/>
          </w:rPr>
          <w:t xml:space="preserve">bulky and inconvenient </w:t>
        </w:r>
      </w:ins>
      <w:r w:rsidR="00180F8B">
        <w:rPr>
          <w:lang w:val="en-US"/>
        </w:rPr>
        <w:t>to carry around</w:t>
      </w:r>
      <w:ins w:id="12" w:author="Author">
        <w:r w:rsidR="009B0245">
          <w:rPr>
            <w:lang w:val="en-US"/>
          </w:rPr>
          <w:t>.</w:t>
        </w:r>
      </w:ins>
      <w:r w:rsidR="008907D6" w:rsidRPr="00ED6197">
        <w:rPr>
          <w:lang w:val="en-US"/>
        </w:rPr>
        <w:t xml:space="preserve"> </w:t>
      </w:r>
      <w:del w:id="13" w:author="Author">
        <w:r w:rsidR="008907D6" w:rsidRPr="00ED6197" w:rsidDel="00ED6197">
          <w:rPr>
            <w:lang w:val="en-US"/>
          </w:rPr>
          <w:delText xml:space="preserve">as the projector was </w:delText>
        </w:r>
        <w:r w:rsidR="00E529BE" w:rsidRPr="00ED6197" w:rsidDel="00ED6197">
          <w:rPr>
            <w:lang w:val="en-US"/>
          </w:rPr>
          <w:delText xml:space="preserve">cumbersome to carry </w:delText>
        </w:r>
        <w:commentRangeStart w:id="14"/>
        <w:r w:rsidR="00E529BE" w:rsidRPr="00ED6197" w:rsidDel="00ED6197">
          <w:rPr>
            <w:lang w:val="en-US"/>
          </w:rPr>
          <w:delText>around</w:delText>
        </w:r>
        <w:commentRangeEnd w:id="14"/>
        <w:r w:rsidR="000320B8" w:rsidDel="00ED6197">
          <w:rPr>
            <w:rStyle w:val="CommentReference"/>
          </w:rPr>
          <w:commentReference w:id="14"/>
        </w:r>
        <w:r w:rsidR="00180F8B" w:rsidDel="00ED6197">
          <w:rPr>
            <w:lang w:val="en-US"/>
          </w:rPr>
          <w:delText>.</w:delText>
        </w:r>
        <w:r w:rsidR="00795FEA" w:rsidDel="00ED6197">
          <w:rPr>
            <w:lang w:val="en-US"/>
          </w:rPr>
          <w:delText xml:space="preserve"> </w:delText>
        </w:r>
        <w:r w:rsidR="00180F8B" w:rsidDel="00ED6197">
          <w:rPr>
            <w:lang w:val="en-US"/>
          </w:rPr>
          <w:delText xml:space="preserve"> </w:delText>
        </w:r>
      </w:del>
      <w:r w:rsidR="00180F8B">
        <w:rPr>
          <w:lang w:val="en-US"/>
        </w:rPr>
        <w:t xml:space="preserve">Now a new virtual keyboard has been released, </w:t>
      </w:r>
      <w:r w:rsidR="00E529BE">
        <w:rPr>
          <w:lang w:val="en-US"/>
        </w:rPr>
        <w:t>a device small enough to hang</w:t>
      </w:r>
      <w:r w:rsidR="00180F8B">
        <w:rPr>
          <w:lang w:val="en-US"/>
        </w:rPr>
        <w:t xml:space="preserve"> from your keychain. It is a tiny device that offers big functionality.</w:t>
      </w:r>
    </w:p>
    <w:p w14:paraId="63AD54E9" w14:textId="77777777" w:rsidR="00180F8B" w:rsidRPr="00AF6446" w:rsidRDefault="00180F8B" w:rsidP="00844D60">
      <w:pPr>
        <w:rPr>
          <w:i/>
          <w:u w:val="single"/>
          <w:lang w:val="en-US"/>
          <w:rPrChange w:id="15" w:author="Author">
            <w:rPr>
              <w:i/>
              <w:lang w:val="en-US"/>
            </w:rPr>
          </w:rPrChange>
        </w:rPr>
      </w:pPr>
      <w:r w:rsidRPr="00AF6446">
        <w:rPr>
          <w:i/>
          <w:u w:val="single"/>
          <w:lang w:val="en-US"/>
          <w:rPrChange w:id="16" w:author="Author">
            <w:rPr>
              <w:i/>
              <w:lang w:val="en-US"/>
            </w:rPr>
          </w:rPrChange>
        </w:rPr>
        <w:t>Why would you use a virtual keyboard</w:t>
      </w:r>
      <w:r w:rsidR="00E529BE" w:rsidRPr="00AF6446">
        <w:rPr>
          <w:i/>
          <w:u w:val="single"/>
          <w:lang w:val="en-US"/>
          <w:rPrChange w:id="17" w:author="Author">
            <w:rPr>
              <w:i/>
              <w:lang w:val="en-US"/>
            </w:rPr>
          </w:rPrChange>
        </w:rPr>
        <w:t>?</w:t>
      </w:r>
    </w:p>
    <w:p w14:paraId="0B9F675C" w14:textId="77777777" w:rsidR="00180F8B" w:rsidRDefault="00180F8B">
      <w:pPr>
        <w:rPr>
          <w:lang w:val="en-US"/>
        </w:rPr>
      </w:pPr>
      <w:r>
        <w:rPr>
          <w:lang w:val="en-US"/>
        </w:rPr>
        <w:t>For many</w:t>
      </w:r>
      <w:del w:id="18" w:author="Author">
        <w:r w:rsidDel="000320B8">
          <w:rPr>
            <w:lang w:val="en-US"/>
          </w:rPr>
          <w:delText xml:space="preserve"> </w:delText>
        </w:r>
        <w:r w:rsidRPr="000320B8" w:rsidDel="000320B8">
          <w:rPr>
            <w:lang w:val="en-US"/>
          </w:rPr>
          <w:delText>people</w:delText>
        </w:r>
      </w:del>
      <w:ins w:id="19" w:author="Author">
        <w:r w:rsidR="000320B8">
          <w:rPr>
            <w:lang w:val="en-US"/>
          </w:rPr>
          <w:t xml:space="preserve"> </w:t>
        </w:r>
        <w:commentRangeStart w:id="20"/>
        <w:r w:rsidR="000320B8">
          <w:rPr>
            <w:lang w:val="en-US"/>
          </w:rPr>
          <w:t>users</w:t>
        </w:r>
        <w:commentRangeEnd w:id="20"/>
        <w:r w:rsidR="000320B8">
          <w:rPr>
            <w:rStyle w:val="CommentReference"/>
          </w:rPr>
          <w:commentReference w:id="20"/>
        </w:r>
      </w:ins>
      <w:r>
        <w:rPr>
          <w:lang w:val="en-US"/>
        </w:rPr>
        <w:t xml:space="preserve"> it is faster and more accurate to type using a full-size</w:t>
      </w:r>
      <w:r w:rsidR="00E529BE">
        <w:rPr>
          <w:lang w:val="en-US"/>
        </w:rPr>
        <w:t>d</w:t>
      </w:r>
      <w:r>
        <w:rPr>
          <w:lang w:val="en-US"/>
        </w:rPr>
        <w:t xml:space="preserve"> keyboard</w:t>
      </w:r>
      <w:r w:rsidR="00E529BE">
        <w:rPr>
          <w:lang w:val="en-US"/>
        </w:rPr>
        <w:t xml:space="preserve"> as opposed to the small keyboards on some mobile devices</w:t>
      </w:r>
      <w:r>
        <w:rPr>
          <w:lang w:val="en-US"/>
        </w:rPr>
        <w:t>. If you need to send a lengthy e-mail from your smartphone or tablet it may take longer to type on the small keys</w:t>
      </w:r>
      <w:r w:rsidR="00E529BE">
        <w:rPr>
          <w:lang w:val="en-US"/>
        </w:rPr>
        <w:t>, than it would on a full sized keyboard</w:t>
      </w:r>
      <w:r>
        <w:rPr>
          <w:lang w:val="en-US"/>
        </w:rPr>
        <w:t xml:space="preserve">.  </w:t>
      </w:r>
      <w:r w:rsidR="00E529BE">
        <w:rPr>
          <w:lang w:val="en-US"/>
        </w:rPr>
        <w:t>With the virtual keyboard you</w:t>
      </w:r>
      <w:r>
        <w:rPr>
          <w:lang w:val="en-US"/>
        </w:rPr>
        <w:t xml:space="preserve"> have a</w:t>
      </w:r>
      <w:r w:rsidR="00577644">
        <w:rPr>
          <w:lang w:val="en-US"/>
        </w:rPr>
        <w:t xml:space="preserve"> </w:t>
      </w:r>
      <w:r>
        <w:rPr>
          <w:lang w:val="en-US"/>
        </w:rPr>
        <w:t>full size keyboard with you at all times, without having to cart one around...</w:t>
      </w:r>
    </w:p>
    <w:p w14:paraId="7D4CD96F" w14:textId="77777777" w:rsidR="00180F8B" w:rsidRPr="00AF6446" w:rsidRDefault="00E529BE" w:rsidP="00844D60">
      <w:pPr>
        <w:rPr>
          <w:i/>
          <w:lang w:val="en-US"/>
        </w:rPr>
      </w:pPr>
      <w:r w:rsidRPr="00AF6446">
        <w:rPr>
          <w:i/>
          <w:lang w:val="en-US"/>
        </w:rPr>
        <w:t>The d</w:t>
      </w:r>
      <w:r w:rsidR="00180F8B" w:rsidRPr="00AF6446">
        <w:rPr>
          <w:i/>
          <w:lang w:val="en-US"/>
        </w:rPr>
        <w:t>ownside</w:t>
      </w:r>
      <w:r w:rsidRPr="00AF6446">
        <w:rPr>
          <w:i/>
          <w:lang w:val="en-US"/>
        </w:rPr>
        <w:t xml:space="preserve"> of a virtual keyboard</w:t>
      </w:r>
    </w:p>
    <w:p w14:paraId="083E6D31" w14:textId="77777777" w:rsidR="00180F8B" w:rsidRPr="00180F8B" w:rsidRDefault="00795FEA">
      <w:pPr>
        <w:rPr>
          <w:lang w:val="en-US"/>
        </w:rPr>
      </w:pPr>
      <w:r>
        <w:rPr>
          <w:lang w:val="en-US"/>
        </w:rPr>
        <w:t>Lithium-</w:t>
      </w:r>
      <w:r w:rsidR="00180F8B">
        <w:rPr>
          <w:lang w:val="en-US"/>
        </w:rPr>
        <w:t>ion batter</w:t>
      </w:r>
      <w:r>
        <w:rPr>
          <w:lang w:val="en-US"/>
        </w:rPr>
        <w:t>ies</w:t>
      </w:r>
      <w:r w:rsidR="00180F8B">
        <w:rPr>
          <w:lang w:val="en-US"/>
        </w:rPr>
        <w:t xml:space="preserve"> </w:t>
      </w:r>
      <w:r>
        <w:rPr>
          <w:lang w:val="en-US"/>
        </w:rPr>
        <w:t>give</w:t>
      </w:r>
      <w:del w:id="21" w:author="Author">
        <w:r w:rsidDel="00E009DF">
          <w:rPr>
            <w:lang w:val="en-US"/>
          </w:rPr>
          <w:delText>s</w:delText>
        </w:r>
      </w:del>
      <w:r>
        <w:rPr>
          <w:lang w:val="en-US"/>
        </w:rPr>
        <w:t xml:space="preserve"> only two hours </w:t>
      </w:r>
      <w:r w:rsidR="00180F8B">
        <w:rPr>
          <w:lang w:val="en-US"/>
        </w:rPr>
        <w:t xml:space="preserve">of continuous use before it has to be recharged. It charges via the </w:t>
      </w:r>
      <w:r>
        <w:rPr>
          <w:lang w:val="en-US"/>
        </w:rPr>
        <w:t>U</w:t>
      </w:r>
      <w:r w:rsidR="00844D60">
        <w:rPr>
          <w:lang w:val="en-US"/>
        </w:rPr>
        <w:t>SB</w:t>
      </w:r>
      <w:r>
        <w:rPr>
          <w:lang w:val="en-US"/>
        </w:rPr>
        <w:t xml:space="preserve"> </w:t>
      </w:r>
      <w:r w:rsidR="00180F8B">
        <w:rPr>
          <w:lang w:val="en-US"/>
        </w:rPr>
        <w:t>cable/port.</w:t>
      </w:r>
      <w:r w:rsidR="00E529BE">
        <w:rPr>
          <w:lang w:val="en-US"/>
        </w:rPr>
        <w:t xml:space="preserve"> </w:t>
      </w:r>
      <w:ins w:id="22" w:author="Author">
        <w:r w:rsidR="00020FEF">
          <w:rPr>
            <w:lang w:val="en-US"/>
          </w:rPr>
          <w:t xml:space="preserve"> </w:t>
        </w:r>
      </w:ins>
      <w:r w:rsidR="00E529BE">
        <w:rPr>
          <w:lang w:val="en-US"/>
        </w:rPr>
        <w:t xml:space="preserve">This may mean that you cannot work long enough before charging your virtual keyboard. This can prove a most annoying aspect of this </w:t>
      </w:r>
      <w:r w:rsidR="00844D60">
        <w:rPr>
          <w:lang w:val="en-US"/>
        </w:rPr>
        <w:t>technology</w:t>
      </w:r>
      <w:r w:rsidR="00E529BE">
        <w:rPr>
          <w:lang w:val="en-US"/>
        </w:rPr>
        <w:t xml:space="preserve">. </w:t>
      </w:r>
    </w:p>
    <w:sectPr w:rsidR="00180F8B" w:rsidRPr="00180F8B" w:rsidSect="00821B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4" w:author="Author" w:initials="A">
    <w:p w14:paraId="5DEF99A3" w14:textId="77777777" w:rsidR="000320B8" w:rsidRDefault="000320B8">
      <w:pPr>
        <w:pStyle w:val="CommentText"/>
      </w:pPr>
      <w:r>
        <w:rPr>
          <w:rStyle w:val="CommentReference"/>
        </w:rPr>
        <w:annotationRef/>
      </w:r>
      <w:r>
        <w:t>Repetition</w:t>
      </w:r>
    </w:p>
  </w:comment>
  <w:comment w:id="20" w:author="Author" w:initials="A">
    <w:p w14:paraId="4BE5DBD4" w14:textId="77777777" w:rsidR="000320B8" w:rsidRDefault="000320B8">
      <w:pPr>
        <w:pStyle w:val="CommentText"/>
      </w:pPr>
      <w:r>
        <w:rPr>
          <w:rStyle w:val="CommentReference"/>
        </w:rPr>
        <w:annotationRef/>
      </w:r>
      <w:r>
        <w:t>Using the word users in stead of people is more accurate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DEF99A3" w15:done="0"/>
  <w15:commentEx w15:paraId="4BE5DBD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EF99A3" w16cid:durableId="1E37DB26"/>
  <w16cid:commentId w16cid:paraId="4BE5DBD4" w16cid:durableId="1E37DB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74607" w14:textId="77777777" w:rsidR="0047346A" w:rsidRDefault="0047346A" w:rsidP="00A751F0">
      <w:pPr>
        <w:spacing w:after="0" w:line="240" w:lineRule="auto"/>
      </w:pPr>
      <w:r>
        <w:separator/>
      </w:r>
    </w:p>
  </w:endnote>
  <w:endnote w:type="continuationSeparator" w:id="0">
    <w:p w14:paraId="7BE6478B" w14:textId="77777777" w:rsidR="0047346A" w:rsidRDefault="0047346A" w:rsidP="00A75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DBA90" w14:textId="77777777" w:rsidR="00A751F0" w:rsidRDefault="00A751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79B3F" w14:textId="77777777" w:rsidR="00A751F0" w:rsidRDefault="00A751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1E6D9" w14:textId="77777777" w:rsidR="00A751F0" w:rsidRDefault="00A751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84582" w14:textId="77777777" w:rsidR="0047346A" w:rsidRDefault="0047346A" w:rsidP="00A751F0">
      <w:pPr>
        <w:spacing w:after="0" w:line="240" w:lineRule="auto"/>
      </w:pPr>
      <w:r>
        <w:separator/>
      </w:r>
    </w:p>
  </w:footnote>
  <w:footnote w:type="continuationSeparator" w:id="0">
    <w:p w14:paraId="7FDEBDB1" w14:textId="77777777" w:rsidR="0047346A" w:rsidRDefault="0047346A" w:rsidP="00A75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1CB8F" w14:textId="77777777" w:rsidR="00A751F0" w:rsidRDefault="00A751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E6858" w14:textId="77777777" w:rsidR="00A751F0" w:rsidRDefault="00A751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806E9" w14:textId="77777777" w:rsidR="00A751F0" w:rsidRDefault="00A751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F8B"/>
    <w:rsid w:val="00005F1A"/>
    <w:rsid w:val="00020FEF"/>
    <w:rsid w:val="000320B8"/>
    <w:rsid w:val="0003513D"/>
    <w:rsid w:val="00036618"/>
    <w:rsid w:val="00065719"/>
    <w:rsid w:val="000743A3"/>
    <w:rsid w:val="000848F8"/>
    <w:rsid w:val="00087502"/>
    <w:rsid w:val="00091098"/>
    <w:rsid w:val="000A51F4"/>
    <w:rsid w:val="001136AD"/>
    <w:rsid w:val="00140D65"/>
    <w:rsid w:val="001444F3"/>
    <w:rsid w:val="00146201"/>
    <w:rsid w:val="00151F5A"/>
    <w:rsid w:val="00170907"/>
    <w:rsid w:val="00180F8B"/>
    <w:rsid w:val="00181B5A"/>
    <w:rsid w:val="001B3395"/>
    <w:rsid w:val="001C08E0"/>
    <w:rsid w:val="001F7F36"/>
    <w:rsid w:val="0020309F"/>
    <w:rsid w:val="00220D3F"/>
    <w:rsid w:val="00256B17"/>
    <w:rsid w:val="002665A4"/>
    <w:rsid w:val="00277429"/>
    <w:rsid w:val="0031269D"/>
    <w:rsid w:val="0031591F"/>
    <w:rsid w:val="00342C73"/>
    <w:rsid w:val="00377012"/>
    <w:rsid w:val="003A2B20"/>
    <w:rsid w:val="003B287B"/>
    <w:rsid w:val="003B5352"/>
    <w:rsid w:val="003D6A55"/>
    <w:rsid w:val="003F1EFC"/>
    <w:rsid w:val="00454FE4"/>
    <w:rsid w:val="00456453"/>
    <w:rsid w:val="0047346A"/>
    <w:rsid w:val="004A37A4"/>
    <w:rsid w:val="004B166F"/>
    <w:rsid w:val="004C60C2"/>
    <w:rsid w:val="0052377D"/>
    <w:rsid w:val="00532149"/>
    <w:rsid w:val="00551D16"/>
    <w:rsid w:val="00556D2E"/>
    <w:rsid w:val="00564EFC"/>
    <w:rsid w:val="00574872"/>
    <w:rsid w:val="00577644"/>
    <w:rsid w:val="00591FD0"/>
    <w:rsid w:val="00593EB0"/>
    <w:rsid w:val="005D3CEB"/>
    <w:rsid w:val="005E3D26"/>
    <w:rsid w:val="005E6541"/>
    <w:rsid w:val="005F5AF4"/>
    <w:rsid w:val="005F7DA9"/>
    <w:rsid w:val="006656D3"/>
    <w:rsid w:val="00673862"/>
    <w:rsid w:val="006750C1"/>
    <w:rsid w:val="0068455A"/>
    <w:rsid w:val="00687A06"/>
    <w:rsid w:val="00695B06"/>
    <w:rsid w:val="006E08B7"/>
    <w:rsid w:val="006E41C1"/>
    <w:rsid w:val="00702C64"/>
    <w:rsid w:val="00704A4D"/>
    <w:rsid w:val="00733463"/>
    <w:rsid w:val="00735F50"/>
    <w:rsid w:val="00743685"/>
    <w:rsid w:val="00743695"/>
    <w:rsid w:val="00750BC9"/>
    <w:rsid w:val="00777F78"/>
    <w:rsid w:val="00795FEA"/>
    <w:rsid w:val="00800C20"/>
    <w:rsid w:val="00805471"/>
    <w:rsid w:val="0080777E"/>
    <w:rsid w:val="00816134"/>
    <w:rsid w:val="00821BA2"/>
    <w:rsid w:val="0083356D"/>
    <w:rsid w:val="00844D60"/>
    <w:rsid w:val="008605AB"/>
    <w:rsid w:val="00862BB4"/>
    <w:rsid w:val="00876F33"/>
    <w:rsid w:val="00881C12"/>
    <w:rsid w:val="008907D6"/>
    <w:rsid w:val="008B0260"/>
    <w:rsid w:val="008B612D"/>
    <w:rsid w:val="008E0538"/>
    <w:rsid w:val="008E6133"/>
    <w:rsid w:val="008F3918"/>
    <w:rsid w:val="0090494B"/>
    <w:rsid w:val="009117CA"/>
    <w:rsid w:val="0096788B"/>
    <w:rsid w:val="00974D39"/>
    <w:rsid w:val="009833B8"/>
    <w:rsid w:val="0099465D"/>
    <w:rsid w:val="009A7523"/>
    <w:rsid w:val="009B0245"/>
    <w:rsid w:val="009C5FE1"/>
    <w:rsid w:val="009C603E"/>
    <w:rsid w:val="009C7306"/>
    <w:rsid w:val="00A052E1"/>
    <w:rsid w:val="00A12257"/>
    <w:rsid w:val="00A3298D"/>
    <w:rsid w:val="00A65F0A"/>
    <w:rsid w:val="00A751F0"/>
    <w:rsid w:val="00A80B81"/>
    <w:rsid w:val="00A93929"/>
    <w:rsid w:val="00AA5D4B"/>
    <w:rsid w:val="00AB4A12"/>
    <w:rsid w:val="00AF09AE"/>
    <w:rsid w:val="00AF125D"/>
    <w:rsid w:val="00AF6446"/>
    <w:rsid w:val="00B031F4"/>
    <w:rsid w:val="00B06266"/>
    <w:rsid w:val="00B25574"/>
    <w:rsid w:val="00B32DDE"/>
    <w:rsid w:val="00B54C01"/>
    <w:rsid w:val="00B70135"/>
    <w:rsid w:val="00B729BF"/>
    <w:rsid w:val="00C01600"/>
    <w:rsid w:val="00C17531"/>
    <w:rsid w:val="00C36233"/>
    <w:rsid w:val="00C401E6"/>
    <w:rsid w:val="00C42AAF"/>
    <w:rsid w:val="00C704A7"/>
    <w:rsid w:val="00C77272"/>
    <w:rsid w:val="00C778AC"/>
    <w:rsid w:val="00C8534C"/>
    <w:rsid w:val="00C8687F"/>
    <w:rsid w:val="00C90B1D"/>
    <w:rsid w:val="00C955B3"/>
    <w:rsid w:val="00CA07AE"/>
    <w:rsid w:val="00CB6CED"/>
    <w:rsid w:val="00CD3CF0"/>
    <w:rsid w:val="00CE38BF"/>
    <w:rsid w:val="00D00911"/>
    <w:rsid w:val="00D01F7D"/>
    <w:rsid w:val="00D12FD5"/>
    <w:rsid w:val="00D15A8F"/>
    <w:rsid w:val="00D23166"/>
    <w:rsid w:val="00D2362F"/>
    <w:rsid w:val="00D252C3"/>
    <w:rsid w:val="00D35118"/>
    <w:rsid w:val="00D77253"/>
    <w:rsid w:val="00D82442"/>
    <w:rsid w:val="00D869DC"/>
    <w:rsid w:val="00D91B54"/>
    <w:rsid w:val="00D939D8"/>
    <w:rsid w:val="00DC7327"/>
    <w:rsid w:val="00DD4D37"/>
    <w:rsid w:val="00E009DF"/>
    <w:rsid w:val="00E01655"/>
    <w:rsid w:val="00E17B6E"/>
    <w:rsid w:val="00E40C36"/>
    <w:rsid w:val="00E41DC6"/>
    <w:rsid w:val="00E430FB"/>
    <w:rsid w:val="00E529BE"/>
    <w:rsid w:val="00E667A4"/>
    <w:rsid w:val="00E74B67"/>
    <w:rsid w:val="00E92EB1"/>
    <w:rsid w:val="00EA0970"/>
    <w:rsid w:val="00EA1CEF"/>
    <w:rsid w:val="00EB02DA"/>
    <w:rsid w:val="00EB201B"/>
    <w:rsid w:val="00EC0543"/>
    <w:rsid w:val="00EC68B2"/>
    <w:rsid w:val="00EC7EA5"/>
    <w:rsid w:val="00ED3EA9"/>
    <w:rsid w:val="00ED6197"/>
    <w:rsid w:val="00EE383D"/>
    <w:rsid w:val="00EE46D1"/>
    <w:rsid w:val="00EF39F9"/>
    <w:rsid w:val="00F072A2"/>
    <w:rsid w:val="00F07EB9"/>
    <w:rsid w:val="00F16417"/>
    <w:rsid w:val="00F20BB1"/>
    <w:rsid w:val="00F21040"/>
    <w:rsid w:val="00F52910"/>
    <w:rsid w:val="00F57DEE"/>
    <w:rsid w:val="00F76B60"/>
    <w:rsid w:val="00FA2194"/>
    <w:rsid w:val="00FA6067"/>
    <w:rsid w:val="00FD5AAB"/>
    <w:rsid w:val="00FE7E6E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FBB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1BA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B02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8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B0245"/>
    <w:rPr>
      <w:rFonts w:asciiTheme="majorHAnsi" w:eastAsiaTheme="majorEastAsia" w:hAnsiTheme="majorHAnsi" w:cstheme="majorBidi"/>
      <w:b/>
      <w:bCs/>
      <w:sz w:val="24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E00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9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9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9D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5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1F0"/>
  </w:style>
  <w:style w:type="paragraph" w:styleId="Footer">
    <w:name w:val="footer"/>
    <w:basedOn w:val="Normal"/>
    <w:link w:val="FooterChar"/>
    <w:uiPriority w:val="99"/>
    <w:unhideWhenUsed/>
    <w:rsid w:val="00A75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0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7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03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2013-01-06T18:47:00Z</dcterms:created>
  <dcterms:modified xsi:type="dcterms:W3CDTF">2018-02-21T09:49:00Z</dcterms:modified>
</cp:coreProperties>
</file>